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1D40504D" w:rsidR="00BF31CB" w:rsidRPr="00294DB9" w:rsidRDefault="00C167F3" w:rsidP="00BF31CB">
      <w:pPr>
        <w:jc w:val="center"/>
        <w:rPr>
          <w:rFonts w:ascii="Times New Roman" w:eastAsia="Arial Unicode MS" w:hAnsi="Times New Roman" w:cs="Arial Unicode MS"/>
          <w:i w:val="0"/>
          <w:color w:val="auto"/>
        </w:rPr>
      </w:pPr>
      <w:r>
        <w:rPr>
          <w:rFonts w:ascii="Times New Roman" w:eastAsia="Arial Unicode MS" w:hAnsi="Times New Roman" w:cs="Arial Unicode MS"/>
          <w:i w:val="0"/>
          <w:color w:val="auto"/>
        </w:rPr>
        <w:t>i</w:t>
      </w:r>
      <w:r w:rsidR="00BF31CB"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27D9175"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0BCBED3A"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4364FA91" w:rsidR="005534D3" w:rsidRPr="00294DB9" w:rsidRDefault="005534D3" w:rsidP="002244E5">
      <w:pPr>
        <w:pStyle w:val="Ttulo2"/>
        <w:spacing w:after="115"/>
        <w:ind w:left="0" w:right="7" w:firstLine="0"/>
        <w:jc w:val="center"/>
      </w:pPr>
      <w:r w:rsidRPr="00294DB9">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46D44FDD"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CF286A">
      <w:pPr>
        <w:spacing w:after="116" w:line="259" w:lineRule="auto"/>
        <w:ind w:left="-5" w:right="0"/>
        <w:jc w:val="left"/>
        <w:rPr>
          <w:b/>
          <w:i w:val="0"/>
          <w:color w:val="000000" w:themeColor="text1"/>
          <w:sz w:val="24"/>
        </w:rPr>
      </w:pPr>
    </w:p>
    <w:p w14:paraId="2E426D67"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5A08BC95" w:rsidR="00504C7F"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1C377E2B" w14:textId="7BA78D68" w:rsidR="00771BCF" w:rsidRPr="00294DB9" w:rsidRDefault="00771BCF" w:rsidP="00504C7F">
      <w:pPr>
        <w:spacing w:after="116" w:line="259" w:lineRule="auto"/>
        <w:ind w:left="-5" w:right="0"/>
        <w:rPr>
          <w:i w:val="0"/>
          <w:color w:val="auto"/>
          <w:sz w:val="24"/>
          <w:szCs w:val="24"/>
        </w:rPr>
      </w:pPr>
      <w:r>
        <w:rPr>
          <w:i w:val="0"/>
          <w:color w:val="auto"/>
          <w:sz w:val="24"/>
          <w:szCs w:val="24"/>
        </w:rPr>
        <w:t>INSS – Alessandro Roosevelt Silva Ribeiro</w:t>
      </w:r>
    </w:p>
    <w:p w14:paraId="3C9EC1D4"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IPEA/ME – Luis Henrique da Silva Paiva</w:t>
      </w:r>
    </w:p>
    <w:p w14:paraId="5375055D" w14:textId="77777777" w:rsidR="00504C7F" w:rsidRPr="00294DB9" w:rsidRDefault="00504C7F" w:rsidP="00504C7F">
      <w:pPr>
        <w:spacing w:after="116" w:line="259" w:lineRule="auto"/>
        <w:ind w:left="-5" w:right="0"/>
        <w:rPr>
          <w:i w:val="0"/>
          <w:color w:val="auto"/>
          <w:sz w:val="24"/>
          <w:szCs w:val="24"/>
        </w:rPr>
      </w:pPr>
    </w:p>
    <w:p w14:paraId="4B5BB54C" w14:textId="73EE9BDD"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267C0D2A" w14:textId="77777777" w:rsidR="00771BCF" w:rsidRDefault="00771BCF" w:rsidP="00504C7F">
      <w:pPr>
        <w:spacing w:after="116" w:line="259" w:lineRule="auto"/>
        <w:ind w:left="-5" w:right="0"/>
        <w:rPr>
          <w:i w:val="0"/>
          <w:color w:val="auto"/>
          <w:sz w:val="24"/>
          <w:szCs w:val="24"/>
        </w:rPr>
      </w:pPr>
      <w:r>
        <w:rPr>
          <w:i w:val="0"/>
          <w:color w:val="auto"/>
          <w:sz w:val="24"/>
          <w:szCs w:val="24"/>
        </w:rPr>
        <w:t>SINTAPI/CUT – José Tadeu Peixoto da Costa</w:t>
      </w:r>
    </w:p>
    <w:p w14:paraId="79345592" w14:textId="0011C4B3" w:rsidR="00504C7F"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44B3C298" w14:textId="2FE52B4C" w:rsidR="00771BCF" w:rsidRPr="00294DB9" w:rsidRDefault="00771BCF" w:rsidP="00504C7F">
      <w:pPr>
        <w:spacing w:after="116" w:line="259" w:lineRule="auto"/>
        <w:ind w:left="-5" w:right="0"/>
        <w:rPr>
          <w:i w:val="0"/>
          <w:color w:val="auto"/>
          <w:sz w:val="24"/>
          <w:szCs w:val="24"/>
        </w:rPr>
      </w:pPr>
      <w:r>
        <w:rPr>
          <w:i w:val="0"/>
          <w:color w:val="auto"/>
          <w:sz w:val="24"/>
          <w:szCs w:val="24"/>
        </w:rPr>
        <w:t>COBAP – Obede Muniz Teodoro</w:t>
      </w:r>
    </w:p>
    <w:p w14:paraId="736258DB" w14:textId="05BADD94" w:rsidR="00504C7F" w:rsidRDefault="003A6185" w:rsidP="00651866">
      <w:pPr>
        <w:spacing w:after="116" w:line="259" w:lineRule="auto"/>
        <w:ind w:left="-5" w:right="0"/>
        <w:rPr>
          <w:i w:val="0"/>
          <w:color w:val="auto"/>
          <w:sz w:val="24"/>
          <w:szCs w:val="24"/>
        </w:rPr>
      </w:pPr>
      <w:r w:rsidRPr="00294DB9">
        <w:rPr>
          <w:i w:val="0"/>
          <w:color w:val="auto"/>
          <w:sz w:val="24"/>
          <w:szCs w:val="24"/>
        </w:rPr>
        <w:t>SINDNAPI/FS – Milton Baptista de Souza Filho</w:t>
      </w:r>
    </w:p>
    <w:p w14:paraId="6CD31782" w14:textId="6594FA9C" w:rsidR="00771BCF" w:rsidRPr="00651866" w:rsidRDefault="00771BCF" w:rsidP="00651866">
      <w:pPr>
        <w:spacing w:after="116" w:line="259" w:lineRule="auto"/>
        <w:ind w:left="-5" w:right="0"/>
        <w:rPr>
          <w:i w:val="0"/>
          <w:color w:val="auto"/>
          <w:sz w:val="24"/>
          <w:szCs w:val="24"/>
        </w:rPr>
      </w:pPr>
      <w:r>
        <w:rPr>
          <w:i w:val="0"/>
          <w:color w:val="auto"/>
          <w:sz w:val="24"/>
          <w:szCs w:val="24"/>
        </w:rPr>
        <w:t>CONTAG – Edjane Rodrigues Silva</w:t>
      </w:r>
    </w:p>
    <w:p w14:paraId="6C1F3ABB" w14:textId="77777777" w:rsidR="003A6185" w:rsidRPr="00294DB9" w:rsidRDefault="003A6185" w:rsidP="00504C7F">
      <w:pPr>
        <w:spacing w:after="116" w:line="259" w:lineRule="auto"/>
        <w:ind w:left="-5" w:right="0"/>
        <w:rPr>
          <w:i w:val="0"/>
          <w:color w:val="000000" w:themeColor="text1"/>
          <w:sz w:val="24"/>
          <w:szCs w:val="24"/>
        </w:rPr>
      </w:pPr>
    </w:p>
    <w:p w14:paraId="1EF7B528" w14:textId="23DE5FED"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1FED9314"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1" w:name="_Hlk3303616"/>
      <w:r w:rsidRPr="00294DB9">
        <w:rPr>
          <w:i w:val="0"/>
          <w:color w:val="auto"/>
          <w:sz w:val="24"/>
        </w:rPr>
        <w:t>Dionízio Martins de Macedo Filho</w:t>
      </w:r>
      <w:bookmarkEnd w:id="1"/>
      <w:r w:rsidRPr="00294DB9">
        <w:rPr>
          <w:b/>
          <w:i w:val="0"/>
          <w:color w:val="auto"/>
          <w:sz w:val="24"/>
        </w:rPr>
        <w:t xml:space="preserve"> </w:t>
      </w:r>
    </w:p>
    <w:p w14:paraId="78302E0B"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032F7E4C" w14:textId="4A91224A" w:rsidR="00651866" w:rsidRDefault="00771BCF" w:rsidP="00771BCF">
      <w:pPr>
        <w:spacing w:after="116" w:line="259" w:lineRule="auto"/>
        <w:ind w:left="0" w:right="0" w:firstLine="0"/>
        <w:rPr>
          <w:i w:val="0"/>
          <w:color w:val="auto"/>
          <w:sz w:val="24"/>
        </w:rPr>
      </w:pPr>
      <w:r>
        <w:rPr>
          <w:i w:val="0"/>
          <w:color w:val="auto"/>
          <w:sz w:val="24"/>
        </w:rPr>
        <w:t>CONTAG</w:t>
      </w:r>
      <w:r w:rsidR="003A6185" w:rsidRPr="00294DB9">
        <w:rPr>
          <w:i w:val="0"/>
          <w:color w:val="auto"/>
          <w:sz w:val="24"/>
        </w:rPr>
        <w:t xml:space="preserve"> – </w:t>
      </w:r>
      <w:r>
        <w:rPr>
          <w:i w:val="0"/>
          <w:color w:val="auto"/>
          <w:sz w:val="24"/>
        </w:rPr>
        <w:t>Evandro José Morello</w:t>
      </w:r>
    </w:p>
    <w:p w14:paraId="1A75F08E" w14:textId="77777777" w:rsidR="00651866" w:rsidRPr="00294DB9" w:rsidRDefault="00651866" w:rsidP="00504C7F">
      <w:pPr>
        <w:spacing w:after="116" w:line="259" w:lineRule="auto"/>
        <w:ind w:left="-5" w:right="0"/>
        <w:rPr>
          <w:i w:val="0"/>
          <w:color w:val="auto"/>
          <w:sz w:val="24"/>
        </w:rPr>
      </w:pPr>
    </w:p>
    <w:p w14:paraId="47C2DFA4" w14:textId="2512DDA4" w:rsidR="00504C7F" w:rsidRPr="00294DB9" w:rsidRDefault="00504C7F" w:rsidP="00504C7F">
      <w:pPr>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7BC7FEE9" w14:textId="77777777" w:rsidR="00771BCF" w:rsidRDefault="00504C7F" w:rsidP="00504C7F">
      <w:pPr>
        <w:spacing w:after="116" w:line="259" w:lineRule="auto"/>
        <w:ind w:left="-5" w:right="0"/>
        <w:rPr>
          <w:i w:val="0"/>
          <w:color w:val="auto"/>
          <w:sz w:val="24"/>
        </w:rPr>
      </w:pPr>
      <w:r w:rsidRPr="00294DB9">
        <w:rPr>
          <w:i w:val="0"/>
          <w:color w:val="auto"/>
          <w:sz w:val="24"/>
        </w:rPr>
        <w:t>CN</w:t>
      </w:r>
      <w:r w:rsidR="00771BCF">
        <w:rPr>
          <w:i w:val="0"/>
          <w:color w:val="auto"/>
          <w:sz w:val="24"/>
        </w:rPr>
        <w:t>C</w:t>
      </w:r>
      <w:r w:rsidRPr="00294DB9">
        <w:rPr>
          <w:i w:val="0"/>
          <w:color w:val="auto"/>
          <w:sz w:val="24"/>
        </w:rPr>
        <w:t xml:space="preserve"> – </w:t>
      </w:r>
      <w:r w:rsidR="00771BCF">
        <w:rPr>
          <w:i w:val="0"/>
          <w:color w:val="auto"/>
          <w:sz w:val="24"/>
        </w:rPr>
        <w:t>Francisco Maia Farias</w:t>
      </w:r>
    </w:p>
    <w:p w14:paraId="63ABE890" w14:textId="77777777" w:rsidR="00504C7F" w:rsidRPr="00294DB9" w:rsidRDefault="00504C7F" w:rsidP="00504C7F">
      <w:pPr>
        <w:spacing w:after="116" w:line="259" w:lineRule="auto"/>
        <w:ind w:left="-5" w:right="0"/>
        <w:rPr>
          <w:i w:val="0"/>
          <w:color w:val="auto"/>
          <w:sz w:val="24"/>
        </w:rPr>
      </w:pPr>
      <w:r w:rsidRPr="00294DB9">
        <w:rPr>
          <w:i w:val="0"/>
          <w:color w:val="auto"/>
          <w:sz w:val="24"/>
        </w:rPr>
        <w:t>CNM – Antônio Mário Rattes de Oliveira</w:t>
      </w:r>
    </w:p>
    <w:p w14:paraId="5C038FF8" w14:textId="428B3BA3" w:rsidR="00504C7F" w:rsidRPr="00294DB9" w:rsidRDefault="003A6185" w:rsidP="00504C7F">
      <w:pPr>
        <w:rPr>
          <w:i w:val="0"/>
          <w:iCs/>
          <w:color w:val="000000" w:themeColor="text1"/>
          <w:sz w:val="24"/>
          <w:szCs w:val="24"/>
        </w:rPr>
      </w:pPr>
      <w:r w:rsidRPr="00294DB9">
        <w:rPr>
          <w:i w:val="0"/>
          <w:iCs/>
          <w:sz w:val="24"/>
          <w:szCs w:val="24"/>
        </w:rPr>
        <w:t>CNA – Carolina Carvalhais Vie</w:t>
      </w:r>
      <w:r w:rsidR="00771BCF">
        <w:rPr>
          <w:i w:val="0"/>
          <w:iCs/>
          <w:sz w:val="24"/>
          <w:szCs w:val="24"/>
        </w:rPr>
        <w:t>i</w:t>
      </w:r>
      <w:r w:rsidRPr="00294DB9">
        <w:rPr>
          <w:i w:val="0"/>
          <w:iCs/>
          <w:sz w:val="24"/>
          <w:szCs w:val="24"/>
        </w:rPr>
        <w:t>ra de Melo</w:t>
      </w:r>
    </w:p>
    <w:p w14:paraId="0FB70D44" w14:textId="77777777" w:rsidR="00504C7F" w:rsidRPr="00294DB9" w:rsidRDefault="00504C7F" w:rsidP="00504C7F">
      <w:pPr>
        <w:spacing w:after="116" w:line="259" w:lineRule="auto"/>
        <w:ind w:left="-5" w:right="0"/>
        <w:rPr>
          <w:i w:val="0"/>
          <w:color w:val="000000" w:themeColor="text1"/>
          <w:sz w:val="24"/>
        </w:rPr>
      </w:pPr>
    </w:p>
    <w:p w14:paraId="7C8499F4"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13DA9FFF" w14:textId="56EF1ADB" w:rsidR="00651866" w:rsidRDefault="00651866" w:rsidP="00C400C6">
      <w:pPr>
        <w:spacing w:after="116" w:line="259" w:lineRule="auto"/>
        <w:ind w:left="-5" w:right="0"/>
        <w:rPr>
          <w:i w:val="0"/>
          <w:color w:val="auto"/>
          <w:sz w:val="24"/>
        </w:rPr>
      </w:pPr>
      <w:r>
        <w:rPr>
          <w:i w:val="0"/>
          <w:color w:val="auto"/>
          <w:sz w:val="24"/>
        </w:rPr>
        <w:t>S</w:t>
      </w:r>
      <w:r w:rsidR="00771BCF">
        <w:rPr>
          <w:i w:val="0"/>
          <w:color w:val="auto"/>
          <w:sz w:val="24"/>
        </w:rPr>
        <w:t>PREV</w:t>
      </w:r>
      <w:r>
        <w:rPr>
          <w:i w:val="0"/>
          <w:color w:val="auto"/>
          <w:sz w:val="24"/>
        </w:rPr>
        <w:t xml:space="preserve"> – A</w:t>
      </w:r>
      <w:r w:rsidR="00771BCF">
        <w:rPr>
          <w:i w:val="0"/>
          <w:color w:val="auto"/>
          <w:sz w:val="24"/>
        </w:rPr>
        <w:t>lexandre Zioli</w:t>
      </w:r>
    </w:p>
    <w:p w14:paraId="0E443ADF" w14:textId="536ADD84" w:rsidR="00651866" w:rsidRDefault="00651866" w:rsidP="00C400C6">
      <w:pPr>
        <w:spacing w:after="116" w:line="259" w:lineRule="auto"/>
        <w:ind w:left="-5" w:right="0"/>
        <w:rPr>
          <w:i w:val="0"/>
          <w:color w:val="auto"/>
          <w:sz w:val="24"/>
        </w:rPr>
      </w:pPr>
      <w:r>
        <w:rPr>
          <w:i w:val="0"/>
          <w:color w:val="auto"/>
          <w:sz w:val="24"/>
        </w:rPr>
        <w:t>ASCOM/INSS – Bruno Dantas</w:t>
      </w:r>
    </w:p>
    <w:p w14:paraId="45C0F030" w14:textId="0013AA6A" w:rsidR="00771BCF" w:rsidRDefault="00771BCF" w:rsidP="00C400C6">
      <w:pPr>
        <w:spacing w:after="116" w:line="259" w:lineRule="auto"/>
        <w:ind w:left="-5" w:right="0"/>
        <w:rPr>
          <w:i w:val="0"/>
          <w:color w:val="auto"/>
          <w:sz w:val="24"/>
        </w:rPr>
      </w:pPr>
      <w:r>
        <w:rPr>
          <w:i w:val="0"/>
          <w:color w:val="auto"/>
          <w:sz w:val="24"/>
        </w:rPr>
        <w:t>ASCOM-SEPRT – Camila Andrade</w:t>
      </w:r>
    </w:p>
    <w:p w14:paraId="26704FFB" w14:textId="647C5DAC" w:rsidR="00651866" w:rsidRDefault="00651866" w:rsidP="00C400C6">
      <w:pPr>
        <w:spacing w:after="116" w:line="259" w:lineRule="auto"/>
        <w:ind w:left="-5" w:right="0"/>
        <w:rPr>
          <w:i w:val="0"/>
          <w:color w:val="auto"/>
          <w:sz w:val="24"/>
        </w:rPr>
      </w:pPr>
      <w:r>
        <w:rPr>
          <w:i w:val="0"/>
          <w:color w:val="auto"/>
          <w:sz w:val="24"/>
        </w:rPr>
        <w:t>S</w:t>
      </w:r>
      <w:r w:rsidR="00771BCF">
        <w:rPr>
          <w:i w:val="0"/>
          <w:color w:val="auto"/>
          <w:sz w:val="24"/>
        </w:rPr>
        <w:t xml:space="preserve">RF </w:t>
      </w:r>
      <w:r>
        <w:rPr>
          <w:i w:val="0"/>
          <w:color w:val="auto"/>
          <w:sz w:val="24"/>
        </w:rPr>
        <w:t xml:space="preserve">– </w:t>
      </w:r>
      <w:r w:rsidR="00771BCF">
        <w:rPr>
          <w:i w:val="0"/>
          <w:color w:val="auto"/>
          <w:sz w:val="24"/>
        </w:rPr>
        <w:t>Claudemir Malaquias</w:t>
      </w:r>
    </w:p>
    <w:p w14:paraId="24B64B42" w14:textId="71D44EC6" w:rsidR="00651866" w:rsidRDefault="00771BCF" w:rsidP="00C400C6">
      <w:pPr>
        <w:spacing w:after="116" w:line="259" w:lineRule="auto"/>
        <w:ind w:left="-5" w:right="0"/>
        <w:rPr>
          <w:i w:val="0"/>
          <w:color w:val="auto"/>
          <w:sz w:val="24"/>
        </w:rPr>
      </w:pPr>
      <w:r>
        <w:rPr>
          <w:i w:val="0"/>
          <w:color w:val="auto"/>
          <w:sz w:val="24"/>
        </w:rPr>
        <w:t>FECOM</w:t>
      </w:r>
      <w:r w:rsidR="00197AEA">
        <w:rPr>
          <w:i w:val="0"/>
          <w:color w:val="auto"/>
          <w:sz w:val="24"/>
        </w:rPr>
        <w:t>É</w:t>
      </w:r>
      <w:r>
        <w:rPr>
          <w:i w:val="0"/>
          <w:color w:val="auto"/>
          <w:sz w:val="24"/>
        </w:rPr>
        <w:t>RCIO</w:t>
      </w:r>
      <w:r w:rsidR="00651866" w:rsidRPr="00651866">
        <w:rPr>
          <w:i w:val="0"/>
          <w:color w:val="auto"/>
          <w:sz w:val="24"/>
        </w:rPr>
        <w:t xml:space="preserve"> – </w:t>
      </w:r>
      <w:r>
        <w:rPr>
          <w:i w:val="0"/>
          <w:color w:val="auto"/>
          <w:sz w:val="24"/>
        </w:rPr>
        <w:t>Eduardo Almeida</w:t>
      </w:r>
    </w:p>
    <w:p w14:paraId="0131B70F" w14:textId="7E6B0C0A" w:rsidR="00651866" w:rsidRDefault="00771BCF" w:rsidP="00C400C6">
      <w:pPr>
        <w:spacing w:after="116" w:line="259" w:lineRule="auto"/>
        <w:ind w:left="-5" w:right="0"/>
        <w:rPr>
          <w:i w:val="0"/>
          <w:color w:val="auto"/>
          <w:sz w:val="24"/>
        </w:rPr>
      </w:pPr>
      <w:r>
        <w:rPr>
          <w:i w:val="0"/>
          <w:color w:val="auto"/>
          <w:sz w:val="24"/>
        </w:rPr>
        <w:t>SPREV</w:t>
      </w:r>
      <w:r w:rsidR="00651866">
        <w:rPr>
          <w:i w:val="0"/>
          <w:color w:val="auto"/>
          <w:sz w:val="24"/>
        </w:rPr>
        <w:t xml:space="preserve"> – </w:t>
      </w:r>
      <w:r>
        <w:rPr>
          <w:i w:val="0"/>
          <w:color w:val="auto"/>
          <w:sz w:val="24"/>
        </w:rPr>
        <w:t>Filomena Maria Bastos Gomes</w:t>
      </w:r>
    </w:p>
    <w:p w14:paraId="3940123F" w14:textId="0FA83122" w:rsidR="00651866" w:rsidRDefault="00651866" w:rsidP="00C400C6">
      <w:pPr>
        <w:spacing w:after="116" w:line="259" w:lineRule="auto"/>
        <w:ind w:left="-5" w:right="0"/>
        <w:rPr>
          <w:i w:val="0"/>
          <w:color w:val="auto"/>
          <w:sz w:val="24"/>
        </w:rPr>
      </w:pPr>
      <w:r>
        <w:rPr>
          <w:i w:val="0"/>
          <w:color w:val="auto"/>
          <w:sz w:val="24"/>
        </w:rPr>
        <w:t>INSS – Silvana Socorro Machado</w:t>
      </w:r>
    </w:p>
    <w:p w14:paraId="4271AF02" w14:textId="41EDE4B1" w:rsidR="00651866" w:rsidRDefault="00651866" w:rsidP="00C400C6">
      <w:pPr>
        <w:spacing w:after="116" w:line="259" w:lineRule="auto"/>
        <w:ind w:left="-5" w:right="0"/>
        <w:rPr>
          <w:i w:val="0"/>
          <w:color w:val="auto"/>
          <w:sz w:val="24"/>
        </w:rPr>
      </w:pPr>
      <w:r>
        <w:rPr>
          <w:i w:val="0"/>
          <w:color w:val="auto"/>
          <w:sz w:val="24"/>
        </w:rPr>
        <w:t>DATAPREV – Ubiramar Mendonça</w:t>
      </w:r>
    </w:p>
    <w:p w14:paraId="15BB62A8" w14:textId="50C4799B" w:rsidR="00C400C6" w:rsidRPr="00294DB9" w:rsidRDefault="00C400C6" w:rsidP="00504C7F">
      <w:pPr>
        <w:spacing w:after="116" w:line="259" w:lineRule="auto"/>
        <w:ind w:left="-5" w:right="0"/>
        <w:rPr>
          <w:i w:val="0"/>
          <w:color w:val="auto"/>
          <w:sz w:val="24"/>
        </w:rPr>
      </w:pPr>
    </w:p>
    <w:p w14:paraId="1C7A2074" w14:textId="77777777" w:rsidR="00C400C6" w:rsidRPr="00294DB9" w:rsidRDefault="00C400C6" w:rsidP="00504C7F">
      <w:pPr>
        <w:spacing w:after="116" w:line="259" w:lineRule="auto"/>
        <w:ind w:left="-5" w:right="0"/>
        <w:rPr>
          <w:i w:val="0"/>
          <w:color w:val="auto"/>
          <w:sz w:val="24"/>
        </w:rPr>
      </w:pPr>
    </w:p>
    <w:p w14:paraId="1D41B50E" w14:textId="77777777" w:rsidR="00504C7F" w:rsidRPr="00294DB9" w:rsidRDefault="00504C7F" w:rsidP="00504C7F">
      <w:pPr>
        <w:spacing w:after="116" w:line="259" w:lineRule="auto"/>
        <w:ind w:left="0" w:right="0" w:firstLine="0"/>
        <w:rPr>
          <w:i w:val="0"/>
          <w:color w:val="FF0000"/>
          <w:sz w:val="24"/>
        </w:rPr>
      </w:pPr>
    </w:p>
    <w:p w14:paraId="7CCB8D7C" w14:textId="77777777" w:rsidR="00504C7F" w:rsidRPr="00294DB9" w:rsidRDefault="00504C7F" w:rsidP="00504C7F">
      <w:pPr>
        <w:spacing w:after="116" w:line="259" w:lineRule="auto"/>
        <w:ind w:left="0" w:right="0" w:firstLine="0"/>
        <w:rPr>
          <w:b/>
          <w:i w:val="0"/>
          <w:color w:val="000000" w:themeColor="text1"/>
          <w:sz w:val="24"/>
        </w:rPr>
      </w:pPr>
    </w:p>
    <w:p w14:paraId="27FFBF1E" w14:textId="77777777" w:rsidR="00504C7F" w:rsidRPr="00294DB9" w:rsidRDefault="00504C7F" w:rsidP="00504C7F">
      <w:pPr>
        <w:spacing w:after="116" w:line="259" w:lineRule="auto"/>
        <w:ind w:left="0" w:right="0" w:firstLine="0"/>
        <w:rPr>
          <w:i w:val="0"/>
          <w:color w:val="000000" w:themeColor="text1"/>
          <w:sz w:val="24"/>
        </w:rPr>
      </w:pPr>
    </w:p>
    <w:p w14:paraId="19539920" w14:textId="77777777" w:rsidR="00504C7F" w:rsidRPr="00294DB9" w:rsidRDefault="00504C7F" w:rsidP="00504C7F">
      <w:pPr>
        <w:spacing w:after="116" w:line="259" w:lineRule="auto"/>
        <w:ind w:left="0" w:right="0" w:firstLine="0"/>
        <w:rPr>
          <w:i w:val="0"/>
          <w:color w:val="000000" w:themeColor="text1"/>
          <w:sz w:val="24"/>
        </w:rPr>
      </w:pPr>
    </w:p>
    <w:p w14:paraId="37260F15" w14:textId="77777777" w:rsidR="00504C7F" w:rsidRPr="00294DB9" w:rsidRDefault="00504C7F" w:rsidP="00504C7F">
      <w:pPr>
        <w:spacing w:after="116" w:line="259" w:lineRule="auto"/>
        <w:ind w:left="0" w:right="0" w:firstLine="0"/>
        <w:rPr>
          <w:i w:val="0"/>
          <w:color w:val="000000" w:themeColor="text1"/>
          <w:sz w:val="24"/>
        </w:rPr>
      </w:pPr>
    </w:p>
    <w:p w14:paraId="476A4758" w14:textId="77777777"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24A8FE34" w:rsidR="005168E0" w:rsidRPr="00294DB9" w:rsidRDefault="00504C7F" w:rsidP="00047A4F">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771BCF">
        <w:rPr>
          <w:i w:val="0"/>
          <w:color w:val="auto"/>
          <w:sz w:val="24"/>
        </w:rPr>
        <w:t>6</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197AEA">
        <w:rPr>
          <w:i w:val="0"/>
          <w:color w:val="auto"/>
          <w:sz w:val="24"/>
        </w:rPr>
        <w:t xml:space="preserve">falou que é um prazer imensurável poder </w:t>
      </w:r>
      <w:r w:rsidR="00CF2947">
        <w:rPr>
          <w:i w:val="0"/>
          <w:color w:val="auto"/>
          <w:sz w:val="24"/>
        </w:rPr>
        <w:t xml:space="preserve">participar da </w:t>
      </w:r>
      <w:r w:rsidR="00197AEA">
        <w:rPr>
          <w:i w:val="0"/>
          <w:color w:val="auto"/>
          <w:sz w:val="24"/>
        </w:rPr>
        <w:t xml:space="preserve">última reunião do ano, </w:t>
      </w:r>
      <w:r w:rsidR="00CF2947">
        <w:rPr>
          <w:i w:val="0"/>
          <w:color w:val="auto"/>
          <w:sz w:val="24"/>
        </w:rPr>
        <w:t xml:space="preserve">ocasião </w:t>
      </w:r>
      <w:r w:rsidR="00197AEA">
        <w:rPr>
          <w:i w:val="0"/>
          <w:color w:val="auto"/>
          <w:sz w:val="24"/>
        </w:rPr>
        <w:t>que possibilitará boas reflexões</w:t>
      </w:r>
      <w:r w:rsidR="00CF2947">
        <w:rPr>
          <w:i w:val="0"/>
          <w:color w:val="auto"/>
          <w:sz w:val="24"/>
        </w:rPr>
        <w:t>,</w:t>
      </w:r>
      <w:r w:rsidR="00197AEA">
        <w:rPr>
          <w:i w:val="0"/>
          <w:color w:val="auto"/>
          <w:sz w:val="24"/>
        </w:rPr>
        <w:t xml:space="preserve"> olhando para tudo que </w:t>
      </w:r>
      <w:r w:rsidR="00CF2947">
        <w:rPr>
          <w:i w:val="0"/>
          <w:color w:val="auto"/>
          <w:sz w:val="24"/>
        </w:rPr>
        <w:t xml:space="preserve">foi construído por </w:t>
      </w:r>
      <w:r w:rsidR="00197AEA">
        <w:rPr>
          <w:i w:val="0"/>
          <w:color w:val="auto"/>
          <w:sz w:val="24"/>
        </w:rPr>
        <w:t xml:space="preserve">todos que participam desse distinto conselho no decorrer do ano, em benefício dos aposentados e pensionistas. Disse que o mundo atravessa uma crise sem precedentes, </w:t>
      </w:r>
      <w:r w:rsidR="00CF2947">
        <w:rPr>
          <w:i w:val="0"/>
          <w:color w:val="auto"/>
          <w:sz w:val="24"/>
        </w:rPr>
        <w:t xml:space="preserve">mas </w:t>
      </w:r>
      <w:r w:rsidR="00C23AD0">
        <w:rPr>
          <w:i w:val="0"/>
          <w:color w:val="auto"/>
          <w:sz w:val="24"/>
        </w:rPr>
        <w:t xml:space="preserve">o </w:t>
      </w:r>
      <w:r w:rsidR="00CF2947">
        <w:rPr>
          <w:i w:val="0"/>
          <w:color w:val="auto"/>
          <w:sz w:val="24"/>
        </w:rPr>
        <w:t>Conselho Nacional de Previdência Social</w:t>
      </w:r>
      <w:r w:rsidR="00C23AD0">
        <w:rPr>
          <w:i w:val="0"/>
          <w:color w:val="auto"/>
          <w:sz w:val="24"/>
        </w:rPr>
        <w:t>, juntamente com o governo e a sociedade civil</w:t>
      </w:r>
      <w:r w:rsidR="00FC2D1F">
        <w:rPr>
          <w:i w:val="0"/>
          <w:color w:val="auto"/>
          <w:sz w:val="24"/>
        </w:rPr>
        <w:t>,</w:t>
      </w:r>
      <w:r w:rsidR="00C23AD0">
        <w:rPr>
          <w:i w:val="0"/>
          <w:color w:val="auto"/>
          <w:sz w:val="24"/>
        </w:rPr>
        <w:t xml:space="preserve"> </w:t>
      </w:r>
      <w:r w:rsidR="00CF2947">
        <w:rPr>
          <w:i w:val="0"/>
          <w:color w:val="auto"/>
          <w:sz w:val="24"/>
        </w:rPr>
        <w:t xml:space="preserve">muito </w:t>
      </w:r>
      <w:r w:rsidR="00C23AD0">
        <w:rPr>
          <w:i w:val="0"/>
          <w:color w:val="auto"/>
          <w:sz w:val="24"/>
        </w:rPr>
        <w:t xml:space="preserve">bem representada, estiveram prontos e preparados para buscar medidas eficazes que </w:t>
      </w:r>
      <w:r w:rsidR="00CF2947">
        <w:rPr>
          <w:i w:val="0"/>
          <w:color w:val="auto"/>
          <w:sz w:val="24"/>
        </w:rPr>
        <w:t xml:space="preserve">contribuíssem </w:t>
      </w:r>
      <w:r w:rsidR="00C23AD0">
        <w:rPr>
          <w:i w:val="0"/>
          <w:color w:val="auto"/>
          <w:sz w:val="24"/>
        </w:rPr>
        <w:t xml:space="preserve">para minorar os efeitos devastadores da Pandemia na vida dos aposentados e pensionistas. Lembrou que esse é o papel dos servidores no exercício do </w:t>
      </w:r>
      <w:r w:rsidR="00C23AD0" w:rsidRPr="00F0626B">
        <w:rPr>
          <w:color w:val="auto"/>
          <w:sz w:val="24"/>
          <w:rPrChange w:id="2" w:author="Larissa Claudia Lopes de Araujo - SPREV" w:date="2021-01-07T12:07:00Z">
            <w:rPr>
              <w:i w:val="0"/>
              <w:color w:val="auto"/>
              <w:sz w:val="24"/>
            </w:rPr>
          </w:rPrChange>
        </w:rPr>
        <w:t>múnus público</w:t>
      </w:r>
      <w:r w:rsidR="00C23AD0">
        <w:rPr>
          <w:i w:val="0"/>
          <w:color w:val="auto"/>
          <w:sz w:val="24"/>
        </w:rPr>
        <w:t xml:space="preserve">, parabenizou a todos e afirmou com convicção que todos exerceram com maestria suas funções durante o ano, </w:t>
      </w:r>
      <w:r w:rsidR="00C23AD0" w:rsidRPr="00C23AD0">
        <w:rPr>
          <w:i w:val="0"/>
          <w:color w:val="auto"/>
          <w:sz w:val="24"/>
        </w:rPr>
        <w:t>entrega</w:t>
      </w:r>
      <w:r w:rsidR="00C23AD0">
        <w:rPr>
          <w:i w:val="0"/>
          <w:color w:val="auto"/>
          <w:sz w:val="24"/>
        </w:rPr>
        <w:t xml:space="preserve">ndo especialmente </w:t>
      </w:r>
      <w:r w:rsidR="00C23AD0" w:rsidRPr="00C23AD0">
        <w:rPr>
          <w:i w:val="0"/>
          <w:color w:val="auto"/>
          <w:sz w:val="24"/>
        </w:rPr>
        <w:t xml:space="preserve">para </w:t>
      </w:r>
      <w:r w:rsidR="00CF2947">
        <w:rPr>
          <w:i w:val="0"/>
          <w:color w:val="auto"/>
          <w:sz w:val="24"/>
        </w:rPr>
        <w:t>a população</w:t>
      </w:r>
      <w:r w:rsidR="00C23AD0">
        <w:rPr>
          <w:i w:val="0"/>
          <w:color w:val="auto"/>
          <w:sz w:val="24"/>
        </w:rPr>
        <w:t xml:space="preserve">, </w:t>
      </w:r>
      <w:r w:rsidR="00C23AD0" w:rsidRPr="00C23AD0">
        <w:rPr>
          <w:i w:val="0"/>
          <w:color w:val="auto"/>
          <w:sz w:val="24"/>
        </w:rPr>
        <w:t xml:space="preserve">aquilo que </w:t>
      </w:r>
      <w:r w:rsidR="00C23AD0">
        <w:rPr>
          <w:i w:val="0"/>
          <w:color w:val="auto"/>
          <w:sz w:val="24"/>
        </w:rPr>
        <w:t>se</w:t>
      </w:r>
      <w:r w:rsidR="00C23AD0" w:rsidRPr="00C23AD0">
        <w:rPr>
          <w:i w:val="0"/>
          <w:color w:val="auto"/>
          <w:sz w:val="24"/>
        </w:rPr>
        <w:t xml:space="preserve"> espera </w:t>
      </w:r>
      <w:r w:rsidR="00C23AD0">
        <w:rPr>
          <w:i w:val="0"/>
          <w:color w:val="auto"/>
          <w:sz w:val="24"/>
        </w:rPr>
        <w:t>dos servidores públicos no exercício de suas funções.</w:t>
      </w:r>
      <w:r w:rsidR="00CF2947">
        <w:rPr>
          <w:i w:val="0"/>
          <w:color w:val="auto"/>
          <w:sz w:val="24"/>
        </w:rPr>
        <w:t xml:space="preserve"> </w:t>
      </w:r>
      <w:r w:rsidR="00C23AD0">
        <w:rPr>
          <w:i w:val="0"/>
          <w:color w:val="auto"/>
          <w:sz w:val="24"/>
        </w:rPr>
        <w:t xml:space="preserve">Destacou que foi um ano muito difícil, </w:t>
      </w:r>
      <w:r w:rsidR="00CF2947">
        <w:rPr>
          <w:i w:val="0"/>
          <w:color w:val="auto"/>
          <w:sz w:val="24"/>
        </w:rPr>
        <w:t xml:space="preserve">porém, com </w:t>
      </w:r>
      <w:r w:rsidR="00C23AD0">
        <w:rPr>
          <w:i w:val="0"/>
          <w:color w:val="auto"/>
          <w:sz w:val="24"/>
        </w:rPr>
        <w:t>muitas realizações</w:t>
      </w:r>
      <w:r w:rsidR="00CF2947">
        <w:rPr>
          <w:i w:val="0"/>
          <w:color w:val="auto"/>
          <w:sz w:val="24"/>
        </w:rPr>
        <w:t xml:space="preserve"> e com </w:t>
      </w:r>
      <w:r w:rsidR="00C23AD0">
        <w:rPr>
          <w:i w:val="0"/>
          <w:color w:val="auto"/>
          <w:sz w:val="24"/>
        </w:rPr>
        <w:t xml:space="preserve">grandioso aprendizado </w:t>
      </w:r>
      <w:r w:rsidR="00CF2947">
        <w:rPr>
          <w:i w:val="0"/>
          <w:color w:val="auto"/>
          <w:sz w:val="24"/>
        </w:rPr>
        <w:t xml:space="preserve">regado com muito suor em prol de quem mais precisava. </w:t>
      </w:r>
      <w:r w:rsidR="00047A4F">
        <w:rPr>
          <w:i w:val="0"/>
          <w:color w:val="auto"/>
          <w:sz w:val="24"/>
        </w:rPr>
        <w:t xml:space="preserve">Agradeceu novamente a todos e disse que no CNPS todos </w:t>
      </w:r>
      <w:r w:rsidR="00CF2947">
        <w:rPr>
          <w:i w:val="0"/>
          <w:color w:val="auto"/>
          <w:sz w:val="24"/>
        </w:rPr>
        <w:t>caminha</w:t>
      </w:r>
      <w:r w:rsidR="00047A4F">
        <w:rPr>
          <w:i w:val="0"/>
          <w:color w:val="auto"/>
          <w:sz w:val="24"/>
        </w:rPr>
        <w:t xml:space="preserve">m juntos </w:t>
      </w:r>
      <w:r w:rsidR="00CF2947">
        <w:rPr>
          <w:i w:val="0"/>
          <w:color w:val="auto"/>
          <w:sz w:val="24"/>
        </w:rPr>
        <w:t>com lucide</w:t>
      </w:r>
      <w:r w:rsidR="00FC2D1F">
        <w:rPr>
          <w:i w:val="0"/>
          <w:color w:val="auto"/>
          <w:sz w:val="24"/>
        </w:rPr>
        <w:t>z</w:t>
      </w:r>
      <w:r w:rsidR="00CF2947">
        <w:rPr>
          <w:i w:val="0"/>
          <w:color w:val="auto"/>
          <w:sz w:val="24"/>
        </w:rPr>
        <w:t>, experiência, serenidade, tranquilidade e muito profissionalismo</w:t>
      </w:r>
      <w:r w:rsidR="00047A4F">
        <w:rPr>
          <w:i w:val="0"/>
          <w:color w:val="auto"/>
          <w:sz w:val="24"/>
        </w:rPr>
        <w:t>.</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00AD3467" w14:textId="2629A311"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 – ORDEM DO DIA  </w:t>
      </w:r>
    </w:p>
    <w:p w14:paraId="5573D70C" w14:textId="033F701B" w:rsidR="008600AB"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Presidente</w:t>
      </w:r>
      <w:ins w:id="3" w:author="Larissa Claudia Lopes de Araujo - SPREV" w:date="2021-01-07T12:07:00Z">
        <w:r w:rsidR="00F0626B">
          <w:rPr>
            <w:i w:val="0"/>
            <w:color w:val="auto"/>
            <w:sz w:val="24"/>
            <w:szCs w:val="24"/>
          </w:rPr>
          <w:t xml:space="preserve"> inicialmente informou que a aprovaç</w:t>
        </w:r>
      </w:ins>
      <w:ins w:id="4" w:author="Larissa Claudia Lopes de Araujo - SPREV" w:date="2021-01-07T12:08:00Z">
        <w:r w:rsidR="00F0626B">
          <w:rPr>
            <w:i w:val="0"/>
            <w:color w:val="auto"/>
            <w:sz w:val="24"/>
            <w:szCs w:val="24"/>
          </w:rPr>
          <w:t>ão da ata da 275ª Reunião Ordinária se daria na próxima reunião, devido ao prazo exíguo entre as datas das reuniões, ato</w:t>
        </w:r>
      </w:ins>
      <w:ins w:id="5" w:author="Larissa Claudia Lopes de Araujo - SPREV" w:date="2021-01-07T12:09:00Z">
        <w:r w:rsidR="00F0626B">
          <w:rPr>
            <w:i w:val="0"/>
            <w:color w:val="auto"/>
            <w:sz w:val="24"/>
            <w:szCs w:val="24"/>
          </w:rPr>
          <w:t xml:space="preserve"> contínuo,</w:t>
        </w:r>
      </w:ins>
      <w:r w:rsidR="00046D33">
        <w:rPr>
          <w:i w:val="0"/>
          <w:color w:val="auto"/>
          <w:sz w:val="24"/>
          <w:szCs w:val="24"/>
        </w:rPr>
        <w:t xml:space="preserve"> </w:t>
      </w:r>
      <w:r w:rsidR="00C33859" w:rsidRPr="00C33859">
        <w:rPr>
          <w:i w:val="0"/>
          <w:color w:val="auto"/>
          <w:sz w:val="24"/>
          <w:szCs w:val="24"/>
        </w:rPr>
        <w:t>socializou a pauta</w:t>
      </w:r>
      <w:del w:id="6" w:author="Larissa Claudia Lopes de Araujo - SPREV" w:date="2021-01-07T12:09:00Z">
        <w:r w:rsidR="00C33859" w:rsidRPr="00C33859" w:rsidDel="00F0626B">
          <w:rPr>
            <w:i w:val="0"/>
            <w:color w:val="auto"/>
            <w:sz w:val="24"/>
            <w:szCs w:val="24"/>
          </w:rPr>
          <w:delText xml:space="preserve"> da reunião</w:delText>
        </w:r>
      </w:del>
      <w:r w:rsidR="00C33859" w:rsidRPr="00C33859">
        <w:rPr>
          <w:i w:val="0"/>
          <w:color w:val="auto"/>
          <w:sz w:val="24"/>
          <w:szCs w:val="24"/>
        </w:rPr>
        <w:t xml:space="preserve">, </w:t>
      </w:r>
      <w:ins w:id="7" w:author="Larissa Claudia Lopes de Araujo - SPREV" w:date="2021-01-07T12:09:00Z">
        <w:r w:rsidR="00F0626B">
          <w:rPr>
            <w:i w:val="0"/>
            <w:color w:val="auto"/>
            <w:sz w:val="24"/>
            <w:szCs w:val="24"/>
          </w:rPr>
          <w:t>e sugeriu</w:t>
        </w:r>
      </w:ins>
      <w:del w:id="8" w:author="Larissa Claudia Lopes de Araujo - SPREV" w:date="2021-01-07T12:09:00Z">
        <w:r w:rsidR="00047A4F" w:rsidDel="00F0626B">
          <w:rPr>
            <w:i w:val="0"/>
            <w:color w:val="auto"/>
            <w:sz w:val="24"/>
            <w:szCs w:val="24"/>
          </w:rPr>
          <w:delText>sugerindo</w:delText>
        </w:r>
      </w:del>
      <w:r w:rsidR="00047A4F">
        <w:rPr>
          <w:i w:val="0"/>
          <w:color w:val="auto"/>
          <w:sz w:val="24"/>
          <w:szCs w:val="24"/>
        </w:rPr>
        <w:t xml:space="preserve"> uma pequena alteração p</w:t>
      </w:r>
      <w:ins w:id="9" w:author="Larissa Claudia Lopes de Araujo - SPREV" w:date="2021-01-07T12:09:00Z">
        <w:r w:rsidR="00F0626B">
          <w:rPr>
            <w:i w:val="0"/>
            <w:color w:val="auto"/>
            <w:sz w:val="24"/>
            <w:szCs w:val="24"/>
          </w:rPr>
          <w:t>ara puxar</w:t>
        </w:r>
      </w:ins>
      <w:del w:id="10" w:author="Larissa Claudia Lopes de Araujo - SPREV" w:date="2021-01-07T12:09:00Z">
        <w:r w:rsidR="00047A4F" w:rsidDel="00F0626B">
          <w:rPr>
            <w:i w:val="0"/>
            <w:color w:val="auto"/>
            <w:sz w:val="24"/>
            <w:szCs w:val="24"/>
          </w:rPr>
          <w:delText>uxando</w:delText>
        </w:r>
      </w:del>
      <w:r w:rsidR="00047A4F">
        <w:rPr>
          <w:i w:val="0"/>
          <w:color w:val="auto"/>
          <w:sz w:val="24"/>
          <w:szCs w:val="24"/>
        </w:rPr>
        <w:t xml:space="preserve"> o </w:t>
      </w:r>
      <w:r w:rsidR="00047A4F" w:rsidRPr="00047A4F">
        <w:rPr>
          <w:i w:val="0"/>
          <w:color w:val="auto"/>
          <w:sz w:val="24"/>
          <w:szCs w:val="24"/>
        </w:rPr>
        <w:t>calendário de reuniões de 2021</w:t>
      </w:r>
      <w:r w:rsidR="00047A4F">
        <w:rPr>
          <w:i w:val="0"/>
          <w:color w:val="auto"/>
          <w:sz w:val="24"/>
          <w:szCs w:val="24"/>
        </w:rPr>
        <w:t xml:space="preserve"> para a </w:t>
      </w:r>
      <w:r w:rsidR="00FC2D1F">
        <w:rPr>
          <w:i w:val="0"/>
          <w:color w:val="auto"/>
          <w:sz w:val="24"/>
          <w:szCs w:val="24"/>
        </w:rPr>
        <w:t xml:space="preserve">Ordem </w:t>
      </w:r>
      <w:r w:rsidR="00047A4F">
        <w:rPr>
          <w:i w:val="0"/>
          <w:color w:val="auto"/>
          <w:sz w:val="24"/>
          <w:szCs w:val="24"/>
        </w:rPr>
        <w:t xml:space="preserve">do </w:t>
      </w:r>
      <w:r w:rsidR="00FC2D1F">
        <w:rPr>
          <w:i w:val="0"/>
          <w:color w:val="auto"/>
          <w:sz w:val="24"/>
          <w:szCs w:val="24"/>
        </w:rPr>
        <w:t>Dia</w:t>
      </w:r>
      <w:r w:rsidR="00047A4F">
        <w:rPr>
          <w:i w:val="0"/>
          <w:color w:val="auto"/>
          <w:sz w:val="24"/>
          <w:szCs w:val="24"/>
        </w:rPr>
        <w:t>. Havendo consenso de todos, foi efetuada a alteração</w:t>
      </w:r>
      <w:ins w:id="11" w:author="Larissa Claudia Lopes de Araujo - SPREV" w:date="2021-01-07T12:09:00Z">
        <w:r w:rsidR="00F0626B">
          <w:rPr>
            <w:i w:val="0"/>
            <w:color w:val="auto"/>
            <w:sz w:val="24"/>
            <w:szCs w:val="24"/>
          </w:rPr>
          <w:t>,</w:t>
        </w:r>
      </w:ins>
      <w:r w:rsidR="00047A4F">
        <w:rPr>
          <w:i w:val="0"/>
          <w:color w:val="auto"/>
          <w:sz w:val="24"/>
          <w:szCs w:val="24"/>
        </w:rPr>
        <w:t xml:space="preserve"> ficando estabelecida a seguinte pauta</w:t>
      </w:r>
      <w:r w:rsidR="00C33859" w:rsidRPr="00C33859">
        <w:rPr>
          <w:i w:val="0"/>
          <w:color w:val="auto"/>
          <w:sz w:val="24"/>
          <w:szCs w:val="24"/>
        </w:rPr>
        <w:t xml:space="preserve">: I – Abertura. II – Ordem do Dia: </w:t>
      </w:r>
      <w:r w:rsidR="00047A4F">
        <w:rPr>
          <w:i w:val="0"/>
          <w:color w:val="auto"/>
          <w:sz w:val="24"/>
          <w:szCs w:val="24"/>
        </w:rPr>
        <w:t xml:space="preserve">a) </w:t>
      </w:r>
      <w:r w:rsidR="00047A4F" w:rsidRPr="00047A4F">
        <w:rPr>
          <w:i w:val="0"/>
          <w:color w:val="auto"/>
          <w:sz w:val="24"/>
          <w:szCs w:val="24"/>
        </w:rPr>
        <w:t>Aprovação do calendário de reuniões de 2021</w:t>
      </w:r>
      <w:r w:rsidR="00047A4F">
        <w:rPr>
          <w:i w:val="0"/>
          <w:color w:val="auto"/>
          <w:sz w:val="24"/>
          <w:szCs w:val="24"/>
        </w:rPr>
        <w:t xml:space="preserve">; b) </w:t>
      </w:r>
      <w:r w:rsidR="00047A4F" w:rsidRPr="00047A4F">
        <w:rPr>
          <w:i w:val="0"/>
          <w:color w:val="auto"/>
          <w:sz w:val="24"/>
          <w:szCs w:val="24"/>
        </w:rPr>
        <w:t>Prestação de contas dos resultados da arrecadação e das contribuições sociais destinadas ao financiamento do RGPS</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Palestrante: Sr. Claudemir Malaquias</w:t>
      </w:r>
      <w:ins w:id="12" w:author="Larissa Claudia Lopes de Araujo - SPREV" w:date="2021-01-07T14:16:00Z">
        <w:r w:rsidR="002223A3">
          <w:rPr>
            <w:i w:val="0"/>
            <w:color w:val="auto"/>
            <w:sz w:val="24"/>
            <w:szCs w:val="24"/>
          </w:rPr>
          <w:t>, Chefe do Centro de Estudos Tributários da Secretaria da Receita Federal do Brasil</w:t>
        </w:r>
      </w:ins>
      <w:r w:rsidR="00047A4F">
        <w:rPr>
          <w:i w:val="0"/>
          <w:color w:val="auto"/>
          <w:sz w:val="24"/>
          <w:szCs w:val="24"/>
        </w:rPr>
        <w:t xml:space="preserve">; c) </w:t>
      </w:r>
      <w:ins w:id="13" w:author="Larissa Claudia Lopes de Araujo - SPREV" w:date="2021-01-07T14:17:00Z">
        <w:r w:rsidR="002223A3">
          <w:rPr>
            <w:i w:val="0"/>
            <w:color w:val="auto"/>
            <w:sz w:val="24"/>
            <w:szCs w:val="24"/>
          </w:rPr>
          <w:t xml:space="preserve">Piloto de </w:t>
        </w:r>
      </w:ins>
      <w:r w:rsidR="00047A4F" w:rsidRPr="00047A4F">
        <w:rPr>
          <w:i w:val="0"/>
          <w:color w:val="auto"/>
          <w:sz w:val="24"/>
          <w:szCs w:val="24"/>
        </w:rPr>
        <w:t xml:space="preserve">renovação da fé de vida digital do </w:t>
      </w:r>
      <w:r w:rsidR="00047A4F">
        <w:rPr>
          <w:i w:val="0"/>
          <w:color w:val="auto"/>
          <w:sz w:val="24"/>
          <w:szCs w:val="24"/>
        </w:rPr>
        <w:t xml:space="preserve">INSS; Palestrante: </w:t>
      </w:r>
      <w:r w:rsidR="00047A4F" w:rsidRPr="00047A4F">
        <w:rPr>
          <w:i w:val="0"/>
          <w:color w:val="auto"/>
          <w:sz w:val="24"/>
          <w:szCs w:val="24"/>
        </w:rPr>
        <w:t>Sr. Leonardo José Rolim Guimarães, Presidente do Instituto Nacional do Seguro Social (INSS)</w:t>
      </w:r>
      <w:r w:rsidR="00047A4F">
        <w:rPr>
          <w:i w:val="0"/>
          <w:color w:val="auto"/>
          <w:sz w:val="24"/>
          <w:szCs w:val="24"/>
        </w:rPr>
        <w:t xml:space="preserve">; d) </w:t>
      </w:r>
      <w:r w:rsidR="00047A4F" w:rsidRPr="00047A4F">
        <w:rPr>
          <w:i w:val="0"/>
          <w:color w:val="auto"/>
          <w:sz w:val="24"/>
          <w:szCs w:val="24"/>
        </w:rPr>
        <w:t xml:space="preserve">Evolução dos trabalhos de análise dos processos de benefício do </w:t>
      </w:r>
      <w:r w:rsidR="00047A4F">
        <w:rPr>
          <w:i w:val="0"/>
          <w:color w:val="auto"/>
          <w:sz w:val="24"/>
          <w:szCs w:val="24"/>
        </w:rPr>
        <w:t xml:space="preserve">INSS; </w:t>
      </w:r>
      <w:r w:rsidR="00047A4F" w:rsidRPr="00047A4F">
        <w:rPr>
          <w:i w:val="0"/>
          <w:color w:val="auto"/>
          <w:sz w:val="24"/>
          <w:szCs w:val="24"/>
        </w:rPr>
        <w:t xml:space="preserve">Palestrante: Sr. Leonardo José Rolim Guimarães, Presidente do </w:t>
      </w:r>
      <w:del w:id="14" w:author="Larissa Claudia Lopes de Araujo - SPREV" w:date="2021-01-07T14:23:00Z">
        <w:r w:rsidR="00047A4F" w:rsidRPr="00047A4F" w:rsidDel="002223A3">
          <w:rPr>
            <w:i w:val="0"/>
            <w:color w:val="auto"/>
            <w:sz w:val="24"/>
            <w:szCs w:val="24"/>
          </w:rPr>
          <w:delText>Instituto Nacional do Seguro Social (</w:delText>
        </w:r>
      </w:del>
      <w:r w:rsidR="00047A4F" w:rsidRPr="00047A4F">
        <w:rPr>
          <w:i w:val="0"/>
          <w:color w:val="auto"/>
          <w:sz w:val="24"/>
          <w:szCs w:val="24"/>
        </w:rPr>
        <w:t>INSS</w:t>
      </w:r>
      <w:del w:id="15" w:author="Larissa Claudia Lopes de Araujo - SPREV" w:date="2021-01-07T14:23:00Z">
        <w:r w:rsidR="00047A4F" w:rsidRPr="00047A4F" w:rsidDel="002223A3">
          <w:rPr>
            <w:i w:val="0"/>
            <w:color w:val="auto"/>
            <w:sz w:val="24"/>
            <w:szCs w:val="24"/>
          </w:rPr>
          <w:delText>)</w:delText>
        </w:r>
      </w:del>
      <w:r w:rsidR="00047A4F" w:rsidRPr="00047A4F">
        <w:rPr>
          <w:i w:val="0"/>
          <w:color w:val="auto"/>
          <w:sz w:val="24"/>
          <w:szCs w:val="24"/>
        </w:rPr>
        <w:t>;</w:t>
      </w:r>
      <w:ins w:id="16" w:author="Larissa Claudia Lopes de Araujo - SPREV" w:date="2021-01-07T14:24:00Z">
        <w:r w:rsidR="002223A3">
          <w:rPr>
            <w:i w:val="0"/>
            <w:color w:val="auto"/>
            <w:sz w:val="24"/>
            <w:szCs w:val="24"/>
          </w:rPr>
          <w:t xml:space="preserve"> e)</w:t>
        </w:r>
      </w:ins>
      <w:r w:rsidR="00047A4F" w:rsidRPr="00047A4F">
        <w:t xml:space="preserve"> </w:t>
      </w:r>
      <w:ins w:id="17" w:author="Larissa Claudia Lopes de Araujo - SPREV" w:date="2021-01-07T14:24:00Z">
        <w:r w:rsidR="002223A3">
          <w:rPr>
            <w:i w:val="0"/>
            <w:color w:val="auto"/>
            <w:sz w:val="24"/>
            <w:szCs w:val="24"/>
          </w:rPr>
          <w:t>Atualização</w:t>
        </w:r>
      </w:ins>
      <w:del w:id="18" w:author="Larissa Claudia Lopes de Araujo - SPREV" w:date="2021-01-07T14:24:00Z">
        <w:r w:rsidR="00047A4F" w:rsidRPr="00047A4F" w:rsidDel="002223A3">
          <w:rPr>
            <w:i w:val="0"/>
            <w:color w:val="auto"/>
            <w:sz w:val="24"/>
            <w:szCs w:val="24"/>
          </w:rPr>
          <w:delText>I</w:delText>
        </w:r>
      </w:del>
      <w:del w:id="19" w:author="Larissa Claudia Lopes de Araujo - SPREV" w:date="2021-01-07T14:25:00Z">
        <w:r w:rsidR="00047A4F" w:rsidRPr="00047A4F" w:rsidDel="002223A3">
          <w:rPr>
            <w:i w:val="0"/>
            <w:color w:val="auto"/>
            <w:sz w:val="24"/>
            <w:szCs w:val="24"/>
          </w:rPr>
          <w:delText>nformações</w:delText>
        </w:r>
      </w:del>
      <w:r w:rsidR="00047A4F" w:rsidRPr="00047A4F">
        <w:rPr>
          <w:i w:val="0"/>
          <w:color w:val="auto"/>
          <w:sz w:val="24"/>
          <w:szCs w:val="24"/>
        </w:rPr>
        <w:t xml:space="preserve"> sobre a reabertura das agências e o funcionamento da Perícia Médica</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P</w:t>
      </w:r>
      <w:r w:rsidR="00047A4F" w:rsidRPr="00047A4F">
        <w:rPr>
          <w:i w:val="0"/>
          <w:color w:val="auto"/>
          <w:sz w:val="24"/>
          <w:szCs w:val="24"/>
        </w:rPr>
        <w:t>alestrante</w:t>
      </w:r>
      <w:r w:rsidR="00047A4F">
        <w:rPr>
          <w:i w:val="0"/>
          <w:color w:val="auto"/>
          <w:sz w:val="24"/>
          <w:szCs w:val="24"/>
        </w:rPr>
        <w:t>s</w:t>
      </w:r>
      <w:r w:rsidR="00047A4F" w:rsidRPr="00047A4F">
        <w:rPr>
          <w:i w:val="0"/>
          <w:color w:val="auto"/>
          <w:sz w:val="24"/>
          <w:szCs w:val="24"/>
        </w:rPr>
        <w:t xml:space="preserve">: Sr. Leonardo José Rolim Guimarães, Presidente do </w:t>
      </w:r>
      <w:del w:id="20" w:author="Larissa Claudia Lopes de Araujo - SPREV" w:date="2021-01-07T14:25:00Z">
        <w:r w:rsidR="00047A4F" w:rsidRPr="00047A4F" w:rsidDel="002223A3">
          <w:rPr>
            <w:i w:val="0"/>
            <w:color w:val="auto"/>
            <w:sz w:val="24"/>
            <w:szCs w:val="24"/>
          </w:rPr>
          <w:delText>Instituto Nacional do Seguro Social (</w:delText>
        </w:r>
      </w:del>
      <w:r w:rsidR="00047A4F" w:rsidRPr="00047A4F">
        <w:rPr>
          <w:i w:val="0"/>
          <w:color w:val="auto"/>
          <w:sz w:val="24"/>
          <w:szCs w:val="24"/>
        </w:rPr>
        <w:t>INSS</w:t>
      </w:r>
      <w:del w:id="21" w:author="Larissa Claudia Lopes de Araujo - SPREV" w:date="2021-01-07T14:25:00Z">
        <w:r w:rsidR="00047A4F" w:rsidRPr="00047A4F" w:rsidDel="002223A3">
          <w:rPr>
            <w:i w:val="0"/>
            <w:color w:val="auto"/>
            <w:sz w:val="24"/>
            <w:szCs w:val="24"/>
          </w:rPr>
          <w:delText>)</w:delText>
        </w:r>
      </w:del>
      <w:r w:rsidR="009B42A5">
        <w:rPr>
          <w:i w:val="0"/>
          <w:color w:val="auto"/>
          <w:sz w:val="24"/>
          <w:szCs w:val="24"/>
        </w:rPr>
        <w:t xml:space="preserve">, </w:t>
      </w:r>
      <w:ins w:id="22" w:author="Larissa Claudia Lopes de Araujo - SPREV" w:date="2021-01-07T14:26:00Z">
        <w:r w:rsidR="002223A3">
          <w:rPr>
            <w:i w:val="0"/>
            <w:color w:val="auto"/>
            <w:sz w:val="24"/>
            <w:szCs w:val="24"/>
          </w:rPr>
          <w:t xml:space="preserve">Sr. </w:t>
        </w:r>
      </w:ins>
      <w:r w:rsidR="009B42A5" w:rsidRPr="009B42A5">
        <w:rPr>
          <w:i w:val="0"/>
          <w:color w:val="auto"/>
          <w:sz w:val="24"/>
          <w:szCs w:val="24"/>
        </w:rPr>
        <w:t>Narlon Gutierre Nogueira</w:t>
      </w:r>
      <w:ins w:id="23" w:author="Larissa Claudia Lopes de Araujo - SPREV" w:date="2021-01-07T14:25:00Z">
        <w:r w:rsidR="002223A3">
          <w:rPr>
            <w:i w:val="0"/>
            <w:color w:val="auto"/>
            <w:sz w:val="24"/>
            <w:szCs w:val="24"/>
          </w:rPr>
          <w:t>,</w:t>
        </w:r>
      </w:ins>
      <w:r w:rsidR="009B42A5" w:rsidRPr="009B42A5">
        <w:rPr>
          <w:i w:val="0"/>
          <w:color w:val="auto"/>
          <w:sz w:val="24"/>
          <w:szCs w:val="24"/>
        </w:rPr>
        <w:t xml:space="preserve"> Secretário de Previdência (SPREV/SEPRT/ME)</w:t>
      </w:r>
      <w:r w:rsidR="009B42A5">
        <w:rPr>
          <w:i w:val="0"/>
          <w:color w:val="auto"/>
          <w:sz w:val="24"/>
          <w:szCs w:val="24"/>
        </w:rPr>
        <w:t xml:space="preserve"> e </w:t>
      </w:r>
      <w:ins w:id="24" w:author="Larissa Claudia Lopes de Araujo - SPREV" w:date="2021-01-07T14:25:00Z">
        <w:r w:rsidR="002223A3">
          <w:rPr>
            <w:i w:val="0"/>
            <w:color w:val="auto"/>
            <w:sz w:val="24"/>
            <w:szCs w:val="24"/>
          </w:rPr>
          <w:t xml:space="preserve">a </w:t>
        </w:r>
      </w:ins>
      <w:r w:rsidR="009B42A5">
        <w:rPr>
          <w:i w:val="0"/>
          <w:color w:val="auto"/>
          <w:sz w:val="24"/>
          <w:szCs w:val="24"/>
        </w:rPr>
        <w:t xml:space="preserve">Sra. </w:t>
      </w:r>
      <w:r w:rsidR="009B42A5" w:rsidRPr="009B42A5">
        <w:rPr>
          <w:i w:val="0"/>
          <w:color w:val="auto"/>
          <w:sz w:val="24"/>
          <w:szCs w:val="24"/>
        </w:rPr>
        <w:lastRenderedPageBreak/>
        <w:t>Filomena Maria Bastos Gomes</w:t>
      </w:r>
      <w:ins w:id="25" w:author="Larissa Claudia Lopes de Araujo - SPREV" w:date="2021-01-07T14:29:00Z">
        <w:r w:rsidR="001F3AB5">
          <w:rPr>
            <w:i w:val="0"/>
            <w:color w:val="auto"/>
            <w:sz w:val="24"/>
            <w:szCs w:val="24"/>
          </w:rPr>
          <w:t>, Subsecretária de Perícia Médica Federal</w:t>
        </w:r>
      </w:ins>
      <w:r w:rsidR="009B42A5">
        <w:rPr>
          <w:i w:val="0"/>
          <w:color w:val="auto"/>
          <w:sz w:val="24"/>
          <w:szCs w:val="24"/>
        </w:rPr>
        <w:t xml:space="preserve"> (SPREV)</w:t>
      </w:r>
      <w:r w:rsidR="00047A4F" w:rsidRPr="00047A4F">
        <w:rPr>
          <w:i w:val="0"/>
          <w:color w:val="auto"/>
          <w:sz w:val="24"/>
          <w:szCs w:val="24"/>
        </w:rPr>
        <w:t>;</w:t>
      </w:r>
      <w:r w:rsidR="009B42A5">
        <w:rPr>
          <w:i w:val="0"/>
          <w:color w:val="auto"/>
          <w:sz w:val="24"/>
          <w:szCs w:val="24"/>
        </w:rPr>
        <w:t xml:space="preserve"> e, </w:t>
      </w:r>
      <w:ins w:id="26" w:author="Larissa Claudia Lopes de Araujo - SPREV" w:date="2021-01-07T14:29:00Z">
        <w:r w:rsidR="001F3AB5">
          <w:rPr>
            <w:i w:val="0"/>
            <w:color w:val="auto"/>
            <w:sz w:val="24"/>
            <w:szCs w:val="24"/>
          </w:rPr>
          <w:t>f</w:t>
        </w:r>
      </w:ins>
      <w:del w:id="27" w:author="Larissa Claudia Lopes de Araujo - SPREV" w:date="2021-01-07T14:29:00Z">
        <w:r w:rsidR="009B42A5" w:rsidDel="001F3AB5">
          <w:rPr>
            <w:i w:val="0"/>
            <w:color w:val="auto"/>
            <w:sz w:val="24"/>
            <w:szCs w:val="24"/>
          </w:rPr>
          <w:delText>e</w:delText>
        </w:r>
      </w:del>
      <w:r w:rsidR="009B42A5">
        <w:rPr>
          <w:i w:val="0"/>
          <w:color w:val="auto"/>
          <w:sz w:val="24"/>
          <w:szCs w:val="24"/>
        </w:rPr>
        <w:t>)</w:t>
      </w:r>
      <w:r w:rsidR="009B42A5" w:rsidRPr="009B42A5">
        <w:t xml:space="preserve"> </w:t>
      </w:r>
      <w:r w:rsidR="009B42A5" w:rsidRPr="009B42A5">
        <w:rPr>
          <w:i w:val="0"/>
          <w:color w:val="auto"/>
          <w:sz w:val="24"/>
          <w:szCs w:val="24"/>
        </w:rPr>
        <w:t>Análise e monitoramento dos empréstimos consignados</w:t>
      </w:r>
      <w:r w:rsidR="009B42A5">
        <w:rPr>
          <w:i w:val="0"/>
          <w:color w:val="auto"/>
          <w:sz w:val="24"/>
          <w:szCs w:val="24"/>
        </w:rPr>
        <w:t xml:space="preserve">; Palestrante: Sr. </w:t>
      </w:r>
      <w:r w:rsidR="009B42A5" w:rsidRPr="009B42A5">
        <w:rPr>
          <w:i w:val="0"/>
          <w:color w:val="auto"/>
          <w:sz w:val="24"/>
          <w:szCs w:val="24"/>
        </w:rPr>
        <w:t>Alessandro Roosevelt Silva Ribeiro</w:t>
      </w:r>
      <w:ins w:id="28" w:author="Larissa Claudia Lopes de Araujo - SPREV" w:date="2021-01-07T14:30:00Z">
        <w:r w:rsidR="001F3AB5">
          <w:rPr>
            <w:i w:val="0"/>
            <w:color w:val="auto"/>
            <w:sz w:val="24"/>
            <w:szCs w:val="24"/>
          </w:rPr>
          <w:t>,</w:t>
        </w:r>
      </w:ins>
      <w:r w:rsidR="009B42A5">
        <w:rPr>
          <w:i w:val="0"/>
          <w:color w:val="auto"/>
          <w:sz w:val="24"/>
          <w:szCs w:val="24"/>
        </w:rPr>
        <w:t xml:space="preserve"> </w:t>
      </w:r>
      <w:ins w:id="29" w:author="Larissa Claudia Lopes de Araujo - SPREV" w:date="2021-01-07T14:29:00Z">
        <w:r w:rsidR="001F3AB5">
          <w:rPr>
            <w:i w:val="0"/>
            <w:color w:val="auto"/>
            <w:sz w:val="24"/>
            <w:szCs w:val="24"/>
          </w:rPr>
          <w:t>Diretor</w:t>
        </w:r>
      </w:ins>
      <w:ins w:id="30" w:author="Larissa Claudia Lopes de Araujo - SPREV" w:date="2021-01-07T14:30:00Z">
        <w:r w:rsidR="001F3AB5">
          <w:rPr>
            <w:i w:val="0"/>
            <w:color w:val="auto"/>
            <w:sz w:val="24"/>
            <w:szCs w:val="24"/>
          </w:rPr>
          <w:t xml:space="preserve"> de Benefícios do </w:t>
        </w:r>
      </w:ins>
      <w:del w:id="31" w:author="Larissa Claudia Lopes de Araujo - SPREV" w:date="2021-01-07T14:30:00Z">
        <w:r w:rsidR="009B42A5" w:rsidDel="001F3AB5">
          <w:rPr>
            <w:i w:val="0"/>
            <w:color w:val="auto"/>
            <w:sz w:val="24"/>
            <w:szCs w:val="24"/>
          </w:rPr>
          <w:delText>(</w:delText>
        </w:r>
      </w:del>
      <w:r w:rsidR="009B42A5">
        <w:rPr>
          <w:i w:val="0"/>
          <w:color w:val="auto"/>
          <w:sz w:val="24"/>
          <w:szCs w:val="24"/>
        </w:rPr>
        <w:t>INSS</w:t>
      </w:r>
      <w:del w:id="32" w:author="Larissa Claudia Lopes de Araujo - SPREV" w:date="2021-01-07T14:30:00Z">
        <w:r w:rsidR="009B42A5" w:rsidDel="001F3AB5">
          <w:rPr>
            <w:i w:val="0"/>
            <w:color w:val="auto"/>
            <w:sz w:val="24"/>
            <w:szCs w:val="24"/>
          </w:rPr>
          <w:delText>)</w:delText>
        </w:r>
      </w:del>
      <w:r w:rsidR="009B42A5">
        <w:rPr>
          <w:i w:val="0"/>
          <w:color w:val="auto"/>
          <w:sz w:val="24"/>
          <w:szCs w:val="24"/>
        </w:rPr>
        <w:t>.</w:t>
      </w:r>
      <w:r w:rsidR="00CB3849">
        <w:rPr>
          <w:i w:val="0"/>
          <w:color w:val="auto"/>
          <w:sz w:val="24"/>
          <w:szCs w:val="24"/>
        </w:rPr>
        <w:t xml:space="preserve"> </w:t>
      </w:r>
      <w:r w:rsidR="00C33859" w:rsidRPr="00C33859">
        <w:rPr>
          <w:i w:val="0"/>
          <w:color w:val="auto"/>
          <w:sz w:val="24"/>
          <w:szCs w:val="24"/>
        </w:rPr>
        <w:t>I</w:t>
      </w:r>
      <w:r w:rsidR="00197AEA">
        <w:rPr>
          <w:i w:val="0"/>
          <w:color w:val="auto"/>
          <w:sz w:val="24"/>
          <w:szCs w:val="24"/>
        </w:rPr>
        <w:t>II</w:t>
      </w:r>
      <w:r w:rsidR="00C33859" w:rsidRPr="00C33859">
        <w:rPr>
          <w:i w:val="0"/>
          <w:color w:val="auto"/>
          <w:sz w:val="24"/>
          <w:szCs w:val="24"/>
        </w:rPr>
        <w:t xml:space="preserve"> – Informes</w:t>
      </w:r>
      <w:r w:rsidR="00CB3849">
        <w:rPr>
          <w:i w:val="0"/>
          <w:color w:val="auto"/>
          <w:sz w:val="24"/>
          <w:szCs w:val="24"/>
        </w:rPr>
        <w:t>.</w:t>
      </w:r>
      <w:r w:rsidR="00C33859" w:rsidRPr="00C33859">
        <w:rPr>
          <w:i w:val="0"/>
          <w:color w:val="auto"/>
          <w:sz w:val="24"/>
          <w:szCs w:val="24"/>
        </w:rPr>
        <w:t xml:space="preserve"> </w:t>
      </w:r>
      <w:r w:rsidR="00197AEA">
        <w:rPr>
          <w:i w:val="0"/>
          <w:color w:val="auto"/>
          <w:sz w:val="24"/>
          <w:szCs w:val="24"/>
        </w:rPr>
        <w:t>I</w:t>
      </w:r>
      <w:r w:rsidR="00C33859" w:rsidRPr="00C33859">
        <w:rPr>
          <w:i w:val="0"/>
          <w:color w:val="auto"/>
          <w:sz w:val="24"/>
          <w:szCs w:val="24"/>
        </w:rPr>
        <w:t>V – Outros Assuntos. V – Encerramento</w:t>
      </w:r>
      <w:r w:rsidR="00CB3849">
        <w:rPr>
          <w:i w:val="0"/>
          <w:color w:val="auto"/>
          <w:sz w:val="24"/>
          <w:szCs w:val="24"/>
        </w:rPr>
        <w:t xml:space="preserve">. Iniciando a pauta, </w:t>
      </w:r>
      <w:r w:rsidR="009B42A5">
        <w:rPr>
          <w:i w:val="0"/>
          <w:color w:val="auto"/>
          <w:sz w:val="24"/>
          <w:szCs w:val="24"/>
        </w:rPr>
        <w:t xml:space="preserve">foi colocado para a deliberação dos conselheiros, o calendário de reuniões </w:t>
      </w:r>
      <w:del w:id="33" w:author="Larissa Claudia Lopes de Araujo - SPREV" w:date="2021-01-07T14:30:00Z">
        <w:r w:rsidR="00B235D0" w:rsidDel="001F3AB5">
          <w:rPr>
            <w:i w:val="0"/>
            <w:color w:val="auto"/>
            <w:sz w:val="24"/>
            <w:szCs w:val="24"/>
          </w:rPr>
          <w:delText xml:space="preserve">do </w:delText>
        </w:r>
      </w:del>
      <w:ins w:id="34" w:author="Larissa Claudia Lopes de Araujo - SPREV" w:date="2021-01-07T14:30:00Z">
        <w:r w:rsidR="001F3AB5">
          <w:rPr>
            <w:i w:val="0"/>
            <w:color w:val="auto"/>
            <w:sz w:val="24"/>
            <w:szCs w:val="24"/>
          </w:rPr>
          <w:t>para o exercício de 2021</w:t>
        </w:r>
      </w:ins>
      <w:del w:id="35" w:author="Larissa Claudia Lopes de Araujo - SPREV" w:date="2021-01-07T14:30:00Z">
        <w:r w:rsidR="00B235D0" w:rsidDel="001F3AB5">
          <w:rPr>
            <w:i w:val="0"/>
            <w:color w:val="auto"/>
            <w:sz w:val="24"/>
            <w:szCs w:val="24"/>
          </w:rPr>
          <w:delText>CNPS</w:delText>
        </w:r>
      </w:del>
      <w:ins w:id="36" w:author="Larissa Claudia Lopes de Araujo - SPREV" w:date="2021-01-07T14:31:00Z">
        <w:r w:rsidR="001F3AB5">
          <w:rPr>
            <w:i w:val="0"/>
            <w:color w:val="auto"/>
            <w:sz w:val="24"/>
            <w:szCs w:val="24"/>
          </w:rPr>
          <w:t>,</w:t>
        </w:r>
      </w:ins>
      <w:r w:rsidR="00B235D0">
        <w:rPr>
          <w:i w:val="0"/>
          <w:color w:val="auto"/>
          <w:sz w:val="24"/>
          <w:szCs w:val="24"/>
        </w:rPr>
        <w:t xml:space="preserve"> sendo proposto </w:t>
      </w:r>
      <w:r w:rsidR="009B42A5">
        <w:rPr>
          <w:i w:val="0"/>
          <w:color w:val="auto"/>
          <w:sz w:val="24"/>
          <w:szCs w:val="24"/>
        </w:rPr>
        <w:t>o seguinte cronograma: 277</w:t>
      </w:r>
      <w:r w:rsidR="00B235D0">
        <w:rPr>
          <w:i w:val="0"/>
          <w:color w:val="auto"/>
          <w:sz w:val="24"/>
          <w:szCs w:val="24"/>
        </w:rPr>
        <w:t>ª</w:t>
      </w:r>
      <w:r w:rsidR="009B42A5">
        <w:rPr>
          <w:i w:val="0"/>
          <w:color w:val="auto"/>
          <w:sz w:val="24"/>
          <w:szCs w:val="24"/>
        </w:rPr>
        <w:t xml:space="preserve"> R</w:t>
      </w:r>
      <w:r w:rsidR="00FC2D1F">
        <w:rPr>
          <w:i w:val="0"/>
          <w:color w:val="auto"/>
          <w:sz w:val="24"/>
          <w:szCs w:val="24"/>
        </w:rPr>
        <w:t>eunião Ordinária</w:t>
      </w:r>
      <w:r w:rsidR="00B235D0">
        <w:rPr>
          <w:i w:val="0"/>
          <w:color w:val="auto"/>
          <w:sz w:val="24"/>
          <w:szCs w:val="24"/>
        </w:rPr>
        <w:t>,</w:t>
      </w:r>
      <w:r w:rsidR="009B42A5">
        <w:rPr>
          <w:i w:val="0"/>
          <w:color w:val="auto"/>
          <w:sz w:val="24"/>
          <w:szCs w:val="24"/>
        </w:rPr>
        <w:t xml:space="preserve"> dia 25 de fevereiro; 278ª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25 de março; 279ª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w:t>
      </w:r>
      <w:ins w:id="37" w:author="Larissa Claudia Lopes de Araujo - SPREV" w:date="2021-01-07T12:10:00Z">
        <w:r w:rsidR="00F0626B">
          <w:rPr>
            <w:i w:val="0"/>
            <w:color w:val="auto"/>
            <w:sz w:val="24"/>
            <w:szCs w:val="24"/>
          </w:rPr>
          <w:t>i</w:t>
        </w:r>
      </w:ins>
      <w:r w:rsidR="00FC2D1F">
        <w:rPr>
          <w:i w:val="0"/>
          <w:color w:val="auto"/>
          <w:sz w:val="24"/>
          <w:szCs w:val="24"/>
        </w:rPr>
        <w:t>nária</w:t>
      </w:r>
      <w:r w:rsidR="00B235D0">
        <w:rPr>
          <w:i w:val="0"/>
          <w:color w:val="auto"/>
          <w:sz w:val="24"/>
          <w:szCs w:val="24"/>
        </w:rPr>
        <w:t>,</w:t>
      </w:r>
      <w:r w:rsidR="009B42A5">
        <w:rPr>
          <w:i w:val="0"/>
          <w:color w:val="auto"/>
          <w:sz w:val="24"/>
          <w:szCs w:val="24"/>
        </w:rPr>
        <w:t xml:space="preserve"> dia 29 de abril; 280ª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27 de maio; 281ª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24 de junho; 282ª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29 de julho; 283ª </w:t>
      </w:r>
      <w:r w:rsidR="00FC2D1F">
        <w:rPr>
          <w:i w:val="0"/>
          <w:color w:val="auto"/>
          <w:sz w:val="24"/>
          <w:szCs w:val="24"/>
        </w:rPr>
        <w:t>Reunião Ordinária</w:t>
      </w:r>
      <w:r w:rsidR="009B42A5">
        <w:rPr>
          <w:i w:val="0"/>
          <w:color w:val="auto"/>
          <w:sz w:val="24"/>
          <w:szCs w:val="24"/>
        </w:rPr>
        <w:t xml:space="preserve">, dia 26 de agosto; 284ª </w:t>
      </w:r>
      <w:r w:rsidR="00FC2D1F">
        <w:rPr>
          <w:i w:val="0"/>
          <w:color w:val="auto"/>
          <w:sz w:val="24"/>
          <w:szCs w:val="24"/>
        </w:rPr>
        <w:t>Reunião Ordinária</w:t>
      </w:r>
      <w:r w:rsidR="009B42A5">
        <w:rPr>
          <w:i w:val="0"/>
          <w:color w:val="auto"/>
          <w:sz w:val="24"/>
          <w:szCs w:val="24"/>
        </w:rPr>
        <w:t>, dia</w:t>
      </w:r>
      <w:r w:rsidR="00B235D0">
        <w:rPr>
          <w:i w:val="0"/>
          <w:color w:val="auto"/>
          <w:sz w:val="24"/>
          <w:szCs w:val="24"/>
        </w:rPr>
        <w:t xml:space="preserve"> 30 de setembro; 285ª </w:t>
      </w:r>
      <w:r w:rsidR="00FC2D1F">
        <w:rPr>
          <w:i w:val="0"/>
          <w:color w:val="auto"/>
          <w:sz w:val="24"/>
          <w:szCs w:val="24"/>
        </w:rPr>
        <w:t>Reunião Ordinária</w:t>
      </w:r>
      <w:r w:rsidR="00B235D0">
        <w:rPr>
          <w:i w:val="0"/>
          <w:color w:val="auto"/>
          <w:sz w:val="24"/>
          <w:szCs w:val="24"/>
        </w:rPr>
        <w:t xml:space="preserve">, dia 28 de outubro; 286ª </w:t>
      </w:r>
      <w:r w:rsidR="00FC2D1F">
        <w:rPr>
          <w:i w:val="0"/>
          <w:color w:val="auto"/>
          <w:sz w:val="24"/>
          <w:szCs w:val="24"/>
        </w:rPr>
        <w:t>Reunião Ordinária</w:t>
      </w:r>
      <w:r w:rsidR="00B235D0">
        <w:rPr>
          <w:i w:val="0"/>
          <w:color w:val="auto"/>
          <w:sz w:val="24"/>
          <w:szCs w:val="24"/>
        </w:rPr>
        <w:t xml:space="preserve">, dia 25 de novembro; 287ª </w:t>
      </w:r>
      <w:r w:rsidR="00FC2D1F">
        <w:rPr>
          <w:i w:val="0"/>
          <w:color w:val="auto"/>
          <w:sz w:val="24"/>
          <w:szCs w:val="24"/>
        </w:rPr>
        <w:t>Reunião Ordinária</w:t>
      </w:r>
      <w:r w:rsidR="00B235D0">
        <w:rPr>
          <w:i w:val="0"/>
          <w:color w:val="auto"/>
          <w:sz w:val="24"/>
          <w:szCs w:val="24"/>
        </w:rPr>
        <w:t xml:space="preserve">, dia 16 de dezembro. Após conhecimento de todos e não havendo </w:t>
      </w:r>
      <w:ins w:id="38" w:author="Larissa Claudia Lopes de Araujo - SPREV" w:date="2021-01-07T15:08:00Z">
        <w:r w:rsidR="002B5A7D">
          <w:rPr>
            <w:i w:val="0"/>
            <w:color w:val="auto"/>
            <w:sz w:val="24"/>
            <w:szCs w:val="24"/>
          </w:rPr>
          <w:t xml:space="preserve">posicionamento </w:t>
        </w:r>
      </w:ins>
      <w:r w:rsidR="00B235D0">
        <w:rPr>
          <w:i w:val="0"/>
          <w:color w:val="auto"/>
          <w:sz w:val="24"/>
          <w:szCs w:val="24"/>
        </w:rPr>
        <w:t>contrári</w:t>
      </w:r>
      <w:ins w:id="39" w:author="Larissa Claudia Lopes de Araujo - SPREV" w:date="2021-01-07T15:08:00Z">
        <w:r w:rsidR="002B5A7D">
          <w:rPr>
            <w:i w:val="0"/>
            <w:color w:val="auto"/>
            <w:sz w:val="24"/>
            <w:szCs w:val="24"/>
          </w:rPr>
          <w:t>o</w:t>
        </w:r>
      </w:ins>
      <w:del w:id="40" w:author="Larissa Claudia Lopes de Araujo - SPREV" w:date="2021-01-07T15:08:00Z">
        <w:r w:rsidR="00B235D0" w:rsidDel="002B5A7D">
          <w:rPr>
            <w:i w:val="0"/>
            <w:color w:val="auto"/>
            <w:sz w:val="24"/>
            <w:szCs w:val="24"/>
          </w:rPr>
          <w:delText>as</w:delText>
        </w:r>
      </w:del>
      <w:r w:rsidR="00B235D0">
        <w:rPr>
          <w:i w:val="0"/>
          <w:color w:val="auto"/>
          <w:sz w:val="24"/>
          <w:szCs w:val="24"/>
        </w:rPr>
        <w:t>, foi aprovado à unanimidade o calendário de reuniões</w:t>
      </w:r>
      <w:del w:id="41" w:author="Larissa Claudia Lopes de Araujo - SPREV" w:date="2021-01-07T15:09:00Z">
        <w:r w:rsidR="00B235D0" w:rsidDel="002B5A7D">
          <w:rPr>
            <w:i w:val="0"/>
            <w:color w:val="auto"/>
            <w:sz w:val="24"/>
            <w:szCs w:val="24"/>
          </w:rPr>
          <w:delText xml:space="preserve"> para o ano de 2021</w:delText>
        </w:r>
      </w:del>
      <w:r w:rsidR="00B235D0">
        <w:rPr>
          <w:i w:val="0"/>
          <w:color w:val="auto"/>
          <w:sz w:val="24"/>
          <w:szCs w:val="24"/>
        </w:rPr>
        <w:t xml:space="preserve">. Após a aprovação,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w:t>
      </w:r>
      <w:r w:rsidR="00B235D0">
        <w:rPr>
          <w:i w:val="0"/>
          <w:color w:val="auto"/>
          <w:sz w:val="24"/>
          <w:szCs w:val="24"/>
        </w:rPr>
        <w:t>Claudemir Malaquias p</w:t>
      </w:r>
      <w:r w:rsidR="00F44F7E" w:rsidRPr="007606BF">
        <w:rPr>
          <w:i w:val="0"/>
          <w:color w:val="auto"/>
          <w:sz w:val="24"/>
          <w:szCs w:val="24"/>
        </w:rPr>
        <w:t>ara</w:t>
      </w:r>
      <w:r w:rsidR="00C17A33" w:rsidRPr="007606BF">
        <w:rPr>
          <w:i w:val="0"/>
          <w:color w:val="auto"/>
          <w:sz w:val="24"/>
          <w:szCs w:val="24"/>
        </w:rPr>
        <w:t xml:space="preserve"> </w:t>
      </w:r>
      <w:r w:rsidR="00F64AA8">
        <w:rPr>
          <w:i w:val="0"/>
          <w:color w:val="auto"/>
          <w:sz w:val="24"/>
          <w:szCs w:val="24"/>
        </w:rPr>
        <w:t xml:space="preserve">fazer sua exposição sobre o </w:t>
      </w:r>
      <w:r w:rsidR="00F64AA8" w:rsidRPr="00F64AA8">
        <w:rPr>
          <w:i w:val="0"/>
          <w:color w:val="auto"/>
          <w:sz w:val="24"/>
          <w:szCs w:val="24"/>
        </w:rPr>
        <w:t>resultado de arrecadação das contribuições destinadas ao financiamento do Regime Geral</w:t>
      </w:r>
      <w:r w:rsidR="00F64AA8">
        <w:rPr>
          <w:i w:val="0"/>
          <w:color w:val="auto"/>
          <w:sz w:val="24"/>
          <w:szCs w:val="24"/>
        </w:rPr>
        <w:t>.</w:t>
      </w:r>
      <w:r w:rsidR="00074930">
        <w:rPr>
          <w:i w:val="0"/>
          <w:color w:val="auto"/>
          <w:sz w:val="24"/>
          <w:szCs w:val="24"/>
        </w:rPr>
        <w:t xml:space="preserve"> De início, o Sr. Claudemir Malaquias, </w:t>
      </w:r>
      <w:r w:rsidR="00074930" w:rsidRPr="00074930">
        <w:rPr>
          <w:i w:val="0"/>
          <w:color w:val="auto"/>
          <w:sz w:val="24"/>
          <w:szCs w:val="24"/>
        </w:rPr>
        <w:t>chefe do Centro de Estudos Tributários e Aduaneiros</w:t>
      </w:r>
      <w:r w:rsidR="00074930">
        <w:rPr>
          <w:i w:val="0"/>
          <w:color w:val="auto"/>
          <w:sz w:val="24"/>
          <w:szCs w:val="24"/>
        </w:rPr>
        <w:t xml:space="preserve"> da Receita Federal do Brasil cumprimentou a todos na pessoa do Secretário Especial Bruno Bianco e explicou que </w:t>
      </w:r>
      <w:del w:id="42" w:author="Larissa Claudia Lopes de Araujo - SPREV" w:date="2021-01-07T15:10:00Z">
        <w:r w:rsidR="00074930" w:rsidDel="002B5A7D">
          <w:rPr>
            <w:i w:val="0"/>
            <w:color w:val="auto"/>
            <w:sz w:val="24"/>
            <w:szCs w:val="24"/>
          </w:rPr>
          <w:delText>ess</w:delText>
        </w:r>
      </w:del>
      <w:r w:rsidR="00074930">
        <w:rPr>
          <w:i w:val="0"/>
          <w:color w:val="auto"/>
          <w:sz w:val="24"/>
          <w:szCs w:val="24"/>
        </w:rPr>
        <w:t>a</w:t>
      </w:r>
      <w:ins w:id="43" w:author="Larissa Claudia Lopes de Araujo - SPREV" w:date="2021-01-07T15:11:00Z">
        <w:r w:rsidR="002B5A7D">
          <w:rPr>
            <w:i w:val="0"/>
            <w:color w:val="auto"/>
            <w:sz w:val="24"/>
            <w:szCs w:val="24"/>
          </w:rPr>
          <w:t xml:space="preserve"> referida</w:t>
        </w:r>
      </w:ins>
      <w:r w:rsidR="00074930">
        <w:rPr>
          <w:i w:val="0"/>
          <w:color w:val="auto"/>
          <w:sz w:val="24"/>
          <w:szCs w:val="24"/>
        </w:rPr>
        <w:t xml:space="preserve"> prestação de contas </w:t>
      </w:r>
      <w:ins w:id="44" w:author="Larissa Claudia Lopes de Araujo - SPREV" w:date="2021-01-08T15:55:00Z">
        <w:r w:rsidR="003B779F">
          <w:rPr>
            <w:i w:val="0"/>
            <w:color w:val="auto"/>
            <w:sz w:val="24"/>
            <w:szCs w:val="24"/>
          </w:rPr>
          <w:t xml:space="preserve">se </w:t>
        </w:r>
      </w:ins>
      <w:r w:rsidR="00074930">
        <w:rPr>
          <w:i w:val="0"/>
          <w:color w:val="auto"/>
          <w:sz w:val="24"/>
          <w:szCs w:val="24"/>
        </w:rPr>
        <w:t xml:space="preserve">deve </w:t>
      </w:r>
      <w:del w:id="45" w:author="Larissa Claudia Lopes de Araujo - SPREV" w:date="2021-01-08T15:55:00Z">
        <w:r w:rsidR="00074930" w:rsidDel="003B779F">
          <w:rPr>
            <w:i w:val="0"/>
            <w:color w:val="auto"/>
            <w:sz w:val="24"/>
            <w:szCs w:val="24"/>
          </w:rPr>
          <w:delText>ser feita</w:delText>
        </w:r>
      </w:del>
      <w:r w:rsidR="00074930">
        <w:rPr>
          <w:i w:val="0"/>
          <w:color w:val="auto"/>
          <w:sz w:val="24"/>
          <w:szCs w:val="24"/>
        </w:rPr>
        <w:t xml:space="preserve"> </w:t>
      </w:r>
      <w:del w:id="46" w:author="Larissa Claudia Lopes de Araujo - SPREV" w:date="2021-01-08T15:55:00Z">
        <w:r w:rsidR="00474D8F" w:rsidDel="003B779F">
          <w:rPr>
            <w:i w:val="0"/>
            <w:color w:val="auto"/>
            <w:sz w:val="24"/>
            <w:szCs w:val="24"/>
          </w:rPr>
          <w:delText>por</w:delText>
        </w:r>
        <w:r w:rsidR="00074930" w:rsidDel="003B779F">
          <w:rPr>
            <w:i w:val="0"/>
            <w:color w:val="auto"/>
            <w:sz w:val="24"/>
            <w:szCs w:val="24"/>
          </w:rPr>
          <w:delText xml:space="preserve"> </w:delText>
        </w:r>
      </w:del>
      <w:ins w:id="47" w:author="Larissa Claudia Lopes de Araujo - SPREV" w:date="2021-01-08T15:57:00Z">
        <w:r w:rsidR="003B779F">
          <w:rPr>
            <w:i w:val="0"/>
            <w:color w:val="auto"/>
            <w:sz w:val="24"/>
            <w:szCs w:val="24"/>
          </w:rPr>
          <w:t>a</w:t>
        </w:r>
      </w:ins>
      <w:ins w:id="48" w:author="Larissa Claudia Lopes de Araujo - SPREV" w:date="2021-01-08T15:55:00Z">
        <w:r w:rsidR="003B779F">
          <w:rPr>
            <w:i w:val="0"/>
            <w:color w:val="auto"/>
            <w:sz w:val="24"/>
            <w:szCs w:val="24"/>
          </w:rPr>
          <w:t>o</w:t>
        </w:r>
      </w:ins>
      <w:del w:id="49" w:author="Larissa Claudia Lopes de Araujo - SPREV" w:date="2021-01-08T15:55:00Z">
        <w:r w:rsidR="00074930" w:rsidDel="003B779F">
          <w:rPr>
            <w:i w:val="0"/>
            <w:color w:val="auto"/>
            <w:sz w:val="24"/>
            <w:szCs w:val="24"/>
          </w:rPr>
          <w:delText>conta do</w:delText>
        </w:r>
      </w:del>
      <w:ins w:id="50" w:author="Larissa Claudia Lopes de Araujo - SPREV" w:date="2021-01-08T15:58:00Z">
        <w:r w:rsidR="003B779F">
          <w:rPr>
            <w:i w:val="0"/>
            <w:color w:val="auto"/>
            <w:sz w:val="24"/>
            <w:szCs w:val="24"/>
          </w:rPr>
          <w:t xml:space="preserve"> disposto no</w:t>
        </w:r>
      </w:ins>
      <w:r w:rsidR="00074930">
        <w:rPr>
          <w:i w:val="0"/>
          <w:color w:val="auto"/>
          <w:sz w:val="24"/>
          <w:szCs w:val="24"/>
        </w:rPr>
        <w:t xml:space="preserve"> comando legal previsto n</w:t>
      </w:r>
      <w:ins w:id="51" w:author="Larissa Claudia Lopes de Araujo - SPREV" w:date="2021-01-08T15:56:00Z">
        <w:r w:rsidR="003B779F">
          <w:rPr>
            <w:i w:val="0"/>
            <w:color w:val="auto"/>
            <w:sz w:val="24"/>
            <w:szCs w:val="24"/>
          </w:rPr>
          <w:t>o artigo 2º, d</w:t>
        </w:r>
      </w:ins>
      <w:del w:id="52" w:author="Larissa Claudia Lopes de Araujo - SPREV" w:date="2021-01-08T15:56:00Z">
        <w:r w:rsidR="00074930" w:rsidDel="003B779F">
          <w:rPr>
            <w:i w:val="0"/>
            <w:color w:val="auto"/>
            <w:sz w:val="24"/>
            <w:szCs w:val="24"/>
          </w:rPr>
          <w:delText>a</w:delText>
        </w:r>
      </w:del>
      <w:r w:rsidR="00074930">
        <w:rPr>
          <w:i w:val="0"/>
          <w:color w:val="auto"/>
          <w:sz w:val="24"/>
          <w:szCs w:val="24"/>
        </w:rPr>
        <w:t xml:space="preserve"> Lei nº 11.457</w:t>
      </w:r>
      <w:ins w:id="53" w:author="Larissa Claudia Lopes de Araujo - SPREV" w:date="2021-01-08T15:56:00Z">
        <w:r w:rsidR="003B779F">
          <w:rPr>
            <w:i w:val="0"/>
            <w:color w:val="auto"/>
            <w:sz w:val="24"/>
            <w:szCs w:val="24"/>
          </w:rPr>
          <w:t>,</w:t>
        </w:r>
      </w:ins>
      <w:r w:rsidR="00074930">
        <w:rPr>
          <w:i w:val="0"/>
          <w:color w:val="auto"/>
          <w:sz w:val="24"/>
          <w:szCs w:val="24"/>
        </w:rPr>
        <w:t xml:space="preserve"> de 16 de março de 2007, </w:t>
      </w:r>
      <w:del w:id="54" w:author="Larissa Claudia Lopes de Araujo - SPREV" w:date="2021-01-08T15:56:00Z">
        <w:r w:rsidR="00074930" w:rsidDel="003B779F">
          <w:rPr>
            <w:i w:val="0"/>
            <w:color w:val="auto"/>
            <w:sz w:val="24"/>
            <w:szCs w:val="24"/>
          </w:rPr>
          <w:delText xml:space="preserve">em seu </w:delText>
        </w:r>
        <w:r w:rsidR="00FC2D1F" w:rsidDel="003B779F">
          <w:rPr>
            <w:i w:val="0"/>
            <w:color w:val="auto"/>
            <w:sz w:val="24"/>
            <w:szCs w:val="24"/>
          </w:rPr>
          <w:delText xml:space="preserve">Artigo </w:delText>
        </w:r>
        <w:r w:rsidR="00074930" w:rsidDel="003B779F">
          <w:rPr>
            <w:i w:val="0"/>
            <w:color w:val="auto"/>
            <w:sz w:val="24"/>
            <w:szCs w:val="24"/>
          </w:rPr>
          <w:delText>2</w:delText>
        </w:r>
        <w:r w:rsidR="00474D8F" w:rsidDel="003B779F">
          <w:rPr>
            <w:i w:val="0"/>
            <w:color w:val="auto"/>
            <w:sz w:val="24"/>
            <w:szCs w:val="24"/>
          </w:rPr>
          <w:delText>º,</w:delText>
        </w:r>
        <w:r w:rsidR="00074930" w:rsidDel="003B779F">
          <w:rPr>
            <w:i w:val="0"/>
            <w:color w:val="auto"/>
            <w:sz w:val="24"/>
            <w:szCs w:val="24"/>
          </w:rPr>
          <w:delText xml:space="preserve"> </w:delText>
        </w:r>
      </w:del>
      <w:r w:rsidR="00074930">
        <w:rPr>
          <w:i w:val="0"/>
          <w:color w:val="auto"/>
          <w:sz w:val="24"/>
          <w:szCs w:val="24"/>
        </w:rPr>
        <w:t>onde diz que</w:t>
      </w:r>
      <w:r w:rsidR="00474D8F">
        <w:rPr>
          <w:i w:val="0"/>
          <w:color w:val="auto"/>
          <w:sz w:val="24"/>
          <w:szCs w:val="24"/>
        </w:rPr>
        <w:t>:</w:t>
      </w:r>
      <w:r w:rsidR="00074930">
        <w:rPr>
          <w:i w:val="0"/>
          <w:color w:val="auto"/>
          <w:sz w:val="24"/>
          <w:szCs w:val="24"/>
        </w:rPr>
        <w:t xml:space="preserve"> </w:t>
      </w:r>
      <w:r w:rsidR="00074930" w:rsidRPr="00074930">
        <w:rPr>
          <w:i w:val="0"/>
          <w:color w:val="auto"/>
          <w:sz w:val="24"/>
          <w:szCs w:val="24"/>
        </w:rPr>
        <w:t>“</w:t>
      </w:r>
      <w:r w:rsidR="00074930" w:rsidRPr="00074930">
        <w:rPr>
          <w:iCs/>
          <w:color w:val="auto"/>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r w:rsidR="00074930">
        <w:rPr>
          <w:iCs/>
          <w:color w:val="auto"/>
          <w:sz w:val="24"/>
          <w:szCs w:val="24"/>
        </w:rPr>
        <w:t xml:space="preserve">; </w:t>
      </w:r>
      <w:r w:rsidR="00074930" w:rsidRPr="00474D8F">
        <w:rPr>
          <w:i w:val="0"/>
          <w:color w:val="auto"/>
          <w:sz w:val="24"/>
          <w:szCs w:val="24"/>
        </w:rPr>
        <w:t xml:space="preserve">e </w:t>
      </w:r>
      <w:del w:id="55" w:author="Larissa Claudia Lopes de Araujo - SPREV" w:date="2021-01-08T15:56:00Z">
        <w:r w:rsidR="00074930" w:rsidRPr="00474D8F" w:rsidDel="003B779F">
          <w:rPr>
            <w:i w:val="0"/>
            <w:color w:val="auto"/>
            <w:sz w:val="24"/>
            <w:szCs w:val="24"/>
          </w:rPr>
          <w:delText>n</w:delText>
        </w:r>
        <w:r w:rsidR="00474D8F" w:rsidRPr="00474D8F" w:rsidDel="003B779F">
          <w:rPr>
            <w:i w:val="0"/>
            <w:color w:val="auto"/>
            <w:sz w:val="24"/>
            <w:szCs w:val="24"/>
          </w:rPr>
          <w:delText xml:space="preserve">a </w:delText>
        </w:r>
      </w:del>
      <w:ins w:id="56" w:author="Larissa Claudia Lopes de Araujo - SPREV" w:date="2021-01-08T15:56:00Z">
        <w:r w:rsidR="003B779F" w:rsidRPr="00474D8F">
          <w:rPr>
            <w:i w:val="0"/>
            <w:color w:val="auto"/>
            <w:sz w:val="24"/>
            <w:szCs w:val="24"/>
          </w:rPr>
          <w:t>n</w:t>
        </w:r>
        <w:r w:rsidR="003B779F">
          <w:rPr>
            <w:i w:val="0"/>
            <w:color w:val="auto"/>
            <w:sz w:val="24"/>
            <w:szCs w:val="24"/>
          </w:rPr>
          <w:t>o art. 58, da</w:t>
        </w:r>
        <w:r w:rsidR="003B779F" w:rsidRPr="00474D8F">
          <w:rPr>
            <w:i w:val="0"/>
            <w:color w:val="auto"/>
            <w:sz w:val="24"/>
            <w:szCs w:val="24"/>
          </w:rPr>
          <w:t xml:space="preserve"> </w:t>
        </w:r>
      </w:ins>
      <w:r w:rsidR="00474D8F" w:rsidRPr="00474D8F">
        <w:rPr>
          <w:i w:val="0"/>
          <w:color w:val="auto"/>
          <w:sz w:val="24"/>
          <w:szCs w:val="24"/>
        </w:rPr>
        <w:t>Lei Complementar nº 101</w:t>
      </w:r>
      <w:ins w:id="57" w:author="Larissa Claudia Lopes de Araujo - SPREV" w:date="2021-01-08T15:57:00Z">
        <w:r w:rsidR="003B779F">
          <w:rPr>
            <w:i w:val="0"/>
            <w:color w:val="auto"/>
            <w:sz w:val="24"/>
            <w:szCs w:val="24"/>
          </w:rPr>
          <w:t>,</w:t>
        </w:r>
      </w:ins>
      <w:r w:rsidR="00474D8F" w:rsidRPr="00474D8F">
        <w:rPr>
          <w:i w:val="0"/>
          <w:color w:val="auto"/>
          <w:sz w:val="24"/>
          <w:szCs w:val="24"/>
        </w:rPr>
        <w:t xml:space="preserve"> de 4 de maio de 2000</w:t>
      </w:r>
      <w:del w:id="58" w:author="Larissa Claudia Lopes de Araujo - SPREV" w:date="2021-01-08T15:57:00Z">
        <w:r w:rsidR="00474D8F" w:rsidDel="003B779F">
          <w:rPr>
            <w:i w:val="0"/>
            <w:color w:val="auto"/>
            <w:sz w:val="24"/>
            <w:szCs w:val="24"/>
          </w:rPr>
          <w:delText xml:space="preserve"> em seu artigo 58º onde</w:delText>
        </w:r>
      </w:del>
      <w:ins w:id="59" w:author="Larissa Claudia Lopes de Araujo - SPREV" w:date="2021-01-08T15:57:00Z">
        <w:r w:rsidR="003B779F">
          <w:rPr>
            <w:i w:val="0"/>
            <w:color w:val="auto"/>
            <w:sz w:val="24"/>
            <w:szCs w:val="24"/>
          </w:rPr>
          <w:t>, no qual</w:t>
        </w:r>
      </w:ins>
      <w:r w:rsidR="00474D8F">
        <w:rPr>
          <w:i w:val="0"/>
          <w:color w:val="auto"/>
          <w:sz w:val="24"/>
          <w:szCs w:val="24"/>
        </w:rPr>
        <w:t xml:space="preserve"> estabelece que: </w:t>
      </w:r>
      <w:r w:rsidR="00474D8F" w:rsidRPr="00474D8F">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474D8F">
        <w:rPr>
          <w:iCs/>
          <w:color w:val="auto"/>
          <w:sz w:val="24"/>
          <w:szCs w:val="24"/>
        </w:rPr>
        <w:t>”, e</w:t>
      </w:r>
      <w:r w:rsidR="00474D8F">
        <w:rPr>
          <w:i w:val="0"/>
          <w:color w:val="auto"/>
          <w:sz w:val="24"/>
          <w:szCs w:val="24"/>
        </w:rPr>
        <w:t xml:space="preserve">xplicou que a referida prestação de contas, também </w:t>
      </w:r>
      <w:del w:id="60" w:author="Larissa Claudia Lopes de Araujo - SPREV" w:date="2021-01-07T15:12:00Z">
        <w:r w:rsidR="00474D8F" w:rsidDel="002B5A7D">
          <w:rPr>
            <w:i w:val="0"/>
            <w:color w:val="auto"/>
            <w:sz w:val="24"/>
            <w:szCs w:val="24"/>
          </w:rPr>
          <w:delText xml:space="preserve">visa </w:delText>
        </w:r>
      </w:del>
      <w:ins w:id="61" w:author="Larissa Claudia Lopes de Araujo - SPREV" w:date="2021-01-07T15:12:00Z">
        <w:r w:rsidR="002B5A7D">
          <w:rPr>
            <w:i w:val="0"/>
            <w:color w:val="auto"/>
            <w:sz w:val="24"/>
            <w:szCs w:val="24"/>
          </w:rPr>
          <w:t xml:space="preserve">objetiva </w:t>
        </w:r>
      </w:ins>
      <w:r w:rsidR="00474D8F">
        <w:rPr>
          <w:i w:val="0"/>
          <w:color w:val="auto"/>
          <w:sz w:val="24"/>
          <w:szCs w:val="24"/>
        </w:rPr>
        <w:t xml:space="preserve">cumprir uma exigência do Tribunal de Contas da União </w:t>
      </w:r>
      <w:r w:rsidR="00FC2D1F">
        <w:rPr>
          <w:i w:val="0"/>
          <w:color w:val="auto"/>
          <w:sz w:val="24"/>
          <w:szCs w:val="24"/>
        </w:rPr>
        <w:t>(</w:t>
      </w:r>
      <w:r w:rsidR="00474D8F">
        <w:rPr>
          <w:i w:val="0"/>
          <w:color w:val="auto"/>
          <w:sz w:val="24"/>
          <w:szCs w:val="24"/>
        </w:rPr>
        <w:t>TCU</w:t>
      </w:r>
      <w:r w:rsidR="00FC2D1F">
        <w:rPr>
          <w:i w:val="0"/>
          <w:color w:val="auto"/>
          <w:sz w:val="24"/>
          <w:szCs w:val="24"/>
        </w:rPr>
        <w:t>)</w:t>
      </w:r>
      <w:r w:rsidR="00474D8F">
        <w:rPr>
          <w:i w:val="0"/>
          <w:color w:val="auto"/>
          <w:sz w:val="24"/>
          <w:szCs w:val="24"/>
        </w:rPr>
        <w:t xml:space="preserve">. </w:t>
      </w:r>
      <w:del w:id="62" w:author="Larissa Claudia Lopes de Araujo - SPREV" w:date="2021-01-07T15:13:00Z">
        <w:r w:rsidR="00474D8F" w:rsidDel="002B5A7D">
          <w:rPr>
            <w:i w:val="0"/>
            <w:color w:val="auto"/>
            <w:sz w:val="24"/>
            <w:szCs w:val="24"/>
          </w:rPr>
          <w:delText>Iniciou falando</w:delText>
        </w:r>
      </w:del>
      <w:ins w:id="63" w:author="Larissa Claudia Lopes de Araujo - SPREV" w:date="2021-01-11T08:35:00Z">
        <w:r w:rsidR="005F38A5">
          <w:rPr>
            <w:i w:val="0"/>
            <w:color w:val="auto"/>
            <w:sz w:val="24"/>
            <w:szCs w:val="24"/>
          </w:rPr>
          <w:t>Destacou que a apresentação mostraria a evolução das arrecadações bruta, líquida e das compensaç</w:t>
        </w:r>
      </w:ins>
      <w:ins w:id="64" w:author="Larissa Claudia Lopes de Araujo - SPREV" w:date="2021-01-11T08:36:00Z">
        <w:r w:rsidR="005F38A5">
          <w:rPr>
            <w:i w:val="0"/>
            <w:color w:val="auto"/>
            <w:sz w:val="24"/>
            <w:szCs w:val="24"/>
          </w:rPr>
          <w:t xml:space="preserve">ões desde o ano de 2015 a 2019. </w:t>
        </w:r>
      </w:ins>
      <w:ins w:id="65" w:author="Larissa Claudia Lopes de Araujo - SPREV" w:date="2021-01-11T08:37:00Z">
        <w:r w:rsidR="005F38A5">
          <w:rPr>
            <w:i w:val="0"/>
            <w:color w:val="auto"/>
            <w:sz w:val="24"/>
            <w:szCs w:val="24"/>
          </w:rPr>
          <w:t xml:space="preserve">Ressaltou que </w:t>
        </w:r>
      </w:ins>
      <w:del w:id="66" w:author="Larissa Claudia Lopes de Araujo - SPREV" w:date="2021-01-11T08:37:00Z">
        <w:r w:rsidR="00474D8F" w:rsidDel="005F38A5">
          <w:rPr>
            <w:i w:val="0"/>
            <w:color w:val="auto"/>
            <w:sz w:val="24"/>
            <w:szCs w:val="24"/>
          </w:rPr>
          <w:delText xml:space="preserve"> da evolução d</w:delText>
        </w:r>
      </w:del>
      <w:r w:rsidR="00474D8F">
        <w:rPr>
          <w:i w:val="0"/>
          <w:color w:val="auto"/>
          <w:sz w:val="24"/>
          <w:szCs w:val="24"/>
        </w:rPr>
        <w:t>a arrecadação bruta</w:t>
      </w:r>
      <w:del w:id="67" w:author="Larissa Claudia Lopes de Araujo - SPREV" w:date="2021-01-11T08:38:00Z">
        <w:r w:rsidR="00DB4536" w:rsidDel="005F38A5">
          <w:rPr>
            <w:i w:val="0"/>
            <w:color w:val="auto"/>
            <w:sz w:val="24"/>
            <w:szCs w:val="24"/>
          </w:rPr>
          <w:delText>, que</w:delText>
        </w:r>
      </w:del>
      <w:r w:rsidR="00DB4536">
        <w:rPr>
          <w:i w:val="0"/>
          <w:color w:val="auto"/>
          <w:sz w:val="24"/>
          <w:szCs w:val="24"/>
        </w:rPr>
        <w:t xml:space="preserve"> é a soma de todos os valores recolhidos diretamente por meio da rede arrecadadora</w:t>
      </w:r>
      <w:ins w:id="68" w:author="Larissa Claudia Lopes de Araujo - SPREV" w:date="2021-01-11T08:40:00Z">
        <w:r w:rsidR="005F38A5">
          <w:rPr>
            <w:i w:val="0"/>
            <w:color w:val="auto"/>
            <w:sz w:val="24"/>
            <w:szCs w:val="24"/>
          </w:rPr>
          <w:t xml:space="preserve"> à conta do Tesouro</w:t>
        </w:r>
      </w:ins>
      <w:ins w:id="69" w:author="Larissa Claudia Lopes de Araujo - SPREV" w:date="2021-01-08T19:19:00Z">
        <w:r w:rsidR="003A1DAF">
          <w:rPr>
            <w:i w:val="0"/>
            <w:color w:val="auto"/>
            <w:sz w:val="24"/>
            <w:szCs w:val="24"/>
          </w:rPr>
          <w:t xml:space="preserve">, e a líquida </w:t>
        </w:r>
      </w:ins>
      <w:ins w:id="70" w:author="Larissa Claudia Lopes de Araujo - SPREV" w:date="2021-01-08T19:20:00Z">
        <w:r w:rsidR="003A1DAF" w:rsidRPr="005F38A5">
          <w:rPr>
            <w:i w:val="0"/>
            <w:color w:val="auto"/>
            <w:sz w:val="24"/>
            <w:szCs w:val="24"/>
          </w:rPr>
          <w:t>a soma</w:t>
        </w:r>
      </w:ins>
      <w:ins w:id="71" w:author="Larissa Claudia Lopes de Araujo - SPREV" w:date="2021-01-08T19:19:00Z">
        <w:r w:rsidR="003A1DAF" w:rsidRPr="005F38A5">
          <w:rPr>
            <w:i w:val="0"/>
            <w:sz w:val="24"/>
            <w:szCs w:val="24"/>
          </w:rPr>
          <w:t xml:space="preserve"> das restituições e dos levantamentos de depósitos judiciais</w:t>
        </w:r>
      </w:ins>
      <w:ins w:id="72" w:author="Larissa Claudia Lopes de Araujo - SPREV" w:date="2021-01-11T08:38:00Z">
        <w:r w:rsidR="005F38A5">
          <w:rPr>
            <w:i w:val="0"/>
            <w:sz w:val="24"/>
            <w:szCs w:val="24"/>
          </w:rPr>
          <w:t>, deduzidos da arre</w:t>
        </w:r>
      </w:ins>
      <w:ins w:id="73" w:author="Larissa Claudia Lopes de Araujo - SPREV" w:date="2021-01-11T08:39:00Z">
        <w:r w:rsidR="005F38A5">
          <w:rPr>
            <w:i w:val="0"/>
            <w:sz w:val="24"/>
            <w:szCs w:val="24"/>
          </w:rPr>
          <w:t>ca</w:t>
        </w:r>
      </w:ins>
      <w:ins w:id="74" w:author="Larissa Claudia Lopes de Araujo - SPREV" w:date="2021-01-11T08:38:00Z">
        <w:r w:rsidR="005F38A5">
          <w:rPr>
            <w:i w:val="0"/>
            <w:sz w:val="24"/>
            <w:szCs w:val="24"/>
          </w:rPr>
          <w:t>daç</w:t>
        </w:r>
      </w:ins>
      <w:ins w:id="75" w:author="Larissa Claudia Lopes de Araujo - SPREV" w:date="2021-01-11T08:39:00Z">
        <w:r w:rsidR="005F38A5">
          <w:rPr>
            <w:i w:val="0"/>
            <w:sz w:val="24"/>
            <w:szCs w:val="24"/>
          </w:rPr>
          <w:t>ão bruta</w:t>
        </w:r>
      </w:ins>
      <w:ins w:id="76" w:author="Larissa Claudia Lopes de Araujo - SPREV" w:date="2021-01-11T08:31:00Z">
        <w:r w:rsidR="005F38A5">
          <w:rPr>
            <w:i w:val="0"/>
            <w:sz w:val="24"/>
            <w:szCs w:val="24"/>
          </w:rPr>
          <w:t>. D</w:t>
        </w:r>
      </w:ins>
      <w:del w:id="77" w:author="Larissa Claudia Lopes de Araujo - SPREV" w:date="2021-01-11T08:31:00Z">
        <w:r w:rsidR="00DB4536" w:rsidDel="005F38A5">
          <w:rPr>
            <w:i w:val="0"/>
            <w:color w:val="auto"/>
            <w:sz w:val="24"/>
            <w:szCs w:val="24"/>
          </w:rPr>
          <w:delText xml:space="preserve"> e d</w:delText>
        </w:r>
      </w:del>
      <w:r w:rsidR="00DB4536">
        <w:rPr>
          <w:i w:val="0"/>
          <w:color w:val="auto"/>
          <w:sz w:val="24"/>
          <w:szCs w:val="24"/>
        </w:rPr>
        <w:t>eu ênfase para a</w:t>
      </w:r>
      <w:ins w:id="78" w:author="Larissa Claudia Lopes de Araujo - SPREV" w:date="2021-01-11T08:42:00Z">
        <w:r w:rsidR="001B6CEF">
          <w:rPr>
            <w:i w:val="0"/>
            <w:color w:val="auto"/>
            <w:sz w:val="24"/>
            <w:szCs w:val="24"/>
          </w:rPr>
          <w:t xml:space="preserve"> trajetória ascendente da</w:t>
        </w:r>
      </w:ins>
      <w:r w:rsidR="00DB4536">
        <w:rPr>
          <w:i w:val="0"/>
          <w:color w:val="auto"/>
          <w:sz w:val="24"/>
          <w:szCs w:val="24"/>
        </w:rPr>
        <w:t xml:space="preserve"> arrecadação líquida </w:t>
      </w:r>
      <w:r w:rsidR="00EA5B08">
        <w:rPr>
          <w:i w:val="0"/>
          <w:color w:val="auto"/>
          <w:sz w:val="24"/>
          <w:szCs w:val="24"/>
        </w:rPr>
        <w:t>em valores nominais</w:t>
      </w:r>
      <w:ins w:id="79" w:author="Larissa Claudia Lopes de Araujo - SPREV" w:date="2021-01-11T08:43:00Z">
        <w:r w:rsidR="001B6CEF">
          <w:rPr>
            <w:i w:val="0"/>
            <w:color w:val="auto"/>
            <w:sz w:val="24"/>
            <w:szCs w:val="24"/>
          </w:rPr>
          <w:t>,</w:t>
        </w:r>
      </w:ins>
      <w:r w:rsidR="00EA5B08">
        <w:rPr>
          <w:i w:val="0"/>
          <w:color w:val="auto"/>
          <w:sz w:val="24"/>
          <w:szCs w:val="24"/>
        </w:rPr>
        <w:t xml:space="preserve"> </w:t>
      </w:r>
      <w:r w:rsidR="00DB4536">
        <w:rPr>
          <w:i w:val="0"/>
          <w:color w:val="auto"/>
          <w:sz w:val="24"/>
          <w:szCs w:val="24"/>
        </w:rPr>
        <w:t>que saiu de R$ 377</w:t>
      </w:r>
      <w:del w:id="80" w:author="Larissa Claudia Lopes de Araujo - SPREV" w:date="2021-01-08T19:15:00Z">
        <w:r w:rsidR="00DB4536" w:rsidDel="003A1DAF">
          <w:rPr>
            <w:i w:val="0"/>
            <w:color w:val="auto"/>
            <w:sz w:val="24"/>
            <w:szCs w:val="24"/>
          </w:rPr>
          <w:delText>.6</w:delText>
        </w:r>
      </w:del>
      <w:ins w:id="81" w:author="Larissa Claudia Lopes de Araujo - SPREV" w:date="2021-01-07T15:20:00Z">
        <w:r w:rsidR="00D85335">
          <w:rPr>
            <w:i w:val="0"/>
            <w:color w:val="auto"/>
            <w:sz w:val="24"/>
            <w:szCs w:val="24"/>
          </w:rPr>
          <w:t xml:space="preserve"> </w:t>
        </w:r>
      </w:ins>
      <w:ins w:id="82" w:author="Larissa Claudia Lopes de Araujo - SPREV" w:date="2021-01-07T15:22:00Z">
        <w:r w:rsidR="00D85335">
          <w:rPr>
            <w:i w:val="0"/>
            <w:color w:val="auto"/>
            <w:sz w:val="24"/>
            <w:szCs w:val="24"/>
          </w:rPr>
          <w:t>b</w:t>
        </w:r>
      </w:ins>
      <w:ins w:id="83" w:author="Larissa Claudia Lopes de Araujo - SPREV" w:date="2021-01-07T15:20:00Z">
        <w:r w:rsidR="00D85335">
          <w:rPr>
            <w:i w:val="0"/>
            <w:color w:val="auto"/>
            <w:sz w:val="24"/>
            <w:szCs w:val="24"/>
          </w:rPr>
          <w:t>ilh</w:t>
        </w:r>
      </w:ins>
      <w:ins w:id="84" w:author="Larissa Claudia Lopes de Araujo - SPREV" w:date="2021-01-07T15:21:00Z">
        <w:r w:rsidR="00D85335">
          <w:rPr>
            <w:i w:val="0"/>
            <w:color w:val="auto"/>
            <w:sz w:val="24"/>
            <w:szCs w:val="24"/>
          </w:rPr>
          <w:t>ões</w:t>
        </w:r>
      </w:ins>
      <w:del w:id="85" w:author="Larissa Claudia Lopes de Araujo - SPREV" w:date="2021-01-07T15:22:00Z">
        <w:r w:rsidR="00DB4536" w:rsidDel="00D85335">
          <w:rPr>
            <w:i w:val="0"/>
            <w:color w:val="auto"/>
            <w:sz w:val="24"/>
            <w:szCs w:val="24"/>
          </w:rPr>
          <w:delText>00.000.000,00</w:delText>
        </w:r>
      </w:del>
      <w:r w:rsidR="00DB4536">
        <w:rPr>
          <w:i w:val="0"/>
          <w:color w:val="auto"/>
          <w:sz w:val="24"/>
          <w:szCs w:val="24"/>
        </w:rPr>
        <w:t xml:space="preserve"> em 2018 para R$ 403</w:t>
      </w:r>
      <w:del w:id="86" w:author="Larissa Claudia Lopes de Araujo - SPREV" w:date="2021-01-08T19:15:00Z">
        <w:r w:rsidR="00DB4536" w:rsidDel="003A1DAF">
          <w:rPr>
            <w:i w:val="0"/>
            <w:color w:val="auto"/>
            <w:sz w:val="24"/>
            <w:szCs w:val="24"/>
          </w:rPr>
          <w:delText>.1</w:delText>
        </w:r>
      </w:del>
      <w:ins w:id="87" w:author="Larissa Claudia Lopes de Araujo - SPREV" w:date="2021-01-07T15:23:00Z">
        <w:r w:rsidR="00D85335">
          <w:rPr>
            <w:i w:val="0"/>
            <w:color w:val="auto"/>
            <w:sz w:val="24"/>
            <w:szCs w:val="24"/>
          </w:rPr>
          <w:t xml:space="preserve"> bilhões</w:t>
        </w:r>
      </w:ins>
      <w:del w:id="88" w:author="Larissa Claudia Lopes de Araujo - SPREV" w:date="2021-01-07T15:23:00Z">
        <w:r w:rsidR="00DB4536" w:rsidDel="00D85335">
          <w:rPr>
            <w:i w:val="0"/>
            <w:color w:val="auto"/>
            <w:sz w:val="24"/>
            <w:szCs w:val="24"/>
          </w:rPr>
          <w:delText>00.000.000,00</w:delText>
        </w:r>
      </w:del>
      <w:r w:rsidR="00DB4536">
        <w:rPr>
          <w:i w:val="0"/>
          <w:color w:val="auto"/>
          <w:sz w:val="24"/>
          <w:szCs w:val="24"/>
        </w:rPr>
        <w:t xml:space="preserve"> em 2019, demonstrando o início da recuperação pós período recessivo.</w:t>
      </w:r>
      <w:r w:rsidR="00426336">
        <w:rPr>
          <w:i w:val="0"/>
          <w:color w:val="auto"/>
          <w:sz w:val="24"/>
          <w:szCs w:val="24"/>
        </w:rPr>
        <w:t xml:space="preserve"> </w:t>
      </w:r>
      <w:r w:rsidR="00426336">
        <w:rPr>
          <w:i w:val="0"/>
          <w:color w:val="auto"/>
          <w:sz w:val="24"/>
          <w:szCs w:val="24"/>
        </w:rPr>
        <w:lastRenderedPageBreak/>
        <w:t xml:space="preserve">Explicou aos presentes que compensações tributárias </w:t>
      </w:r>
      <w:del w:id="89" w:author="Larissa Claudia Lopes de Araujo - SPREV" w:date="2021-01-07T15:14:00Z">
        <w:r w:rsidR="00426336" w:rsidDel="002B5A7D">
          <w:rPr>
            <w:i w:val="0"/>
            <w:color w:val="auto"/>
            <w:sz w:val="24"/>
            <w:szCs w:val="24"/>
          </w:rPr>
          <w:delText xml:space="preserve">é </w:delText>
        </w:r>
      </w:del>
      <w:ins w:id="90" w:author="Larissa Claudia Lopes de Araujo - SPREV" w:date="2021-01-07T15:14:00Z">
        <w:r w:rsidR="002B5A7D">
          <w:rPr>
            <w:i w:val="0"/>
            <w:color w:val="auto"/>
            <w:sz w:val="24"/>
            <w:szCs w:val="24"/>
          </w:rPr>
          <w:t xml:space="preserve">são </w:t>
        </w:r>
      </w:ins>
      <w:r w:rsidR="00426336">
        <w:rPr>
          <w:i w:val="0"/>
          <w:color w:val="auto"/>
          <w:sz w:val="24"/>
          <w:szCs w:val="24"/>
        </w:rPr>
        <w:t xml:space="preserve">a </w:t>
      </w:r>
      <w:r w:rsidR="00426336" w:rsidRPr="00426336">
        <w:rPr>
          <w:i w:val="0"/>
          <w:color w:val="auto"/>
          <w:sz w:val="24"/>
          <w:szCs w:val="24"/>
        </w:rPr>
        <w:t>compensação de débitos previdenciários com tributos pagos a maior, ou com direitos creditórios oriundos de outros tributos</w:t>
      </w:r>
      <w:r w:rsidR="00426336">
        <w:rPr>
          <w:i w:val="0"/>
          <w:color w:val="auto"/>
          <w:sz w:val="24"/>
          <w:szCs w:val="24"/>
        </w:rPr>
        <w:t xml:space="preserve"> relacionados </w:t>
      </w:r>
      <w:r w:rsidR="00426336" w:rsidRPr="00426336">
        <w:rPr>
          <w:i w:val="0"/>
          <w:color w:val="auto"/>
          <w:sz w:val="24"/>
          <w:szCs w:val="24"/>
        </w:rPr>
        <w:t>às contribuições previdenciárias</w:t>
      </w:r>
      <w:r w:rsidR="00426336">
        <w:rPr>
          <w:i w:val="0"/>
          <w:color w:val="auto"/>
          <w:sz w:val="24"/>
          <w:szCs w:val="24"/>
        </w:rPr>
        <w:t xml:space="preserve"> como</w:t>
      </w:r>
      <w:ins w:id="91" w:author="Larissa Claudia Lopes de Araujo - SPREV" w:date="2021-01-12T13:04:00Z">
        <w:r w:rsidR="00BF4629">
          <w:rPr>
            <w:i w:val="0"/>
            <w:color w:val="auto"/>
            <w:sz w:val="24"/>
            <w:szCs w:val="24"/>
          </w:rPr>
          <w:t xml:space="preserve"> o </w:t>
        </w:r>
        <w:r w:rsidR="00BF4629" w:rsidRPr="00BF4629">
          <w:rPr>
            <w:i w:val="0"/>
            <w:color w:val="auto"/>
            <w:sz w:val="24"/>
            <w:szCs w:val="24"/>
          </w:rPr>
          <w:t>Programa de Integração Social</w:t>
        </w:r>
      </w:ins>
      <w:r w:rsidR="00426336">
        <w:rPr>
          <w:i w:val="0"/>
          <w:color w:val="auto"/>
          <w:sz w:val="24"/>
          <w:szCs w:val="24"/>
        </w:rPr>
        <w:t xml:space="preserve"> </w:t>
      </w:r>
      <w:ins w:id="92" w:author="Larissa Claudia Lopes de Araujo - SPREV" w:date="2021-01-12T13:04:00Z">
        <w:r w:rsidR="00BF4629">
          <w:rPr>
            <w:i w:val="0"/>
            <w:color w:val="auto"/>
            <w:sz w:val="24"/>
            <w:szCs w:val="24"/>
          </w:rPr>
          <w:t>(</w:t>
        </w:r>
      </w:ins>
      <w:r w:rsidR="00426336" w:rsidRPr="00BF4629">
        <w:rPr>
          <w:i w:val="0"/>
          <w:color w:val="auto"/>
          <w:sz w:val="24"/>
          <w:szCs w:val="24"/>
        </w:rPr>
        <w:t>PIS</w:t>
      </w:r>
      <w:ins w:id="93" w:author="Larissa Claudia Lopes de Araujo - SPREV" w:date="2021-01-12T13:04:00Z">
        <w:r w:rsidR="00BF4629">
          <w:rPr>
            <w:i w:val="0"/>
            <w:color w:val="auto"/>
            <w:sz w:val="24"/>
            <w:szCs w:val="24"/>
          </w:rPr>
          <w:t>)</w:t>
        </w:r>
      </w:ins>
      <w:ins w:id="94" w:author="Larissa Claudia Lopes de Araujo - SPREV" w:date="2021-01-07T15:15:00Z">
        <w:r w:rsidR="002B5A7D" w:rsidRPr="00BF4629">
          <w:rPr>
            <w:i w:val="0"/>
            <w:color w:val="auto"/>
            <w:sz w:val="24"/>
            <w:szCs w:val="24"/>
          </w:rPr>
          <w:t>,</w:t>
        </w:r>
      </w:ins>
      <w:del w:id="95" w:author="Larissa Claudia Lopes de Araujo - SPREV" w:date="2021-01-12T13:05:00Z">
        <w:r w:rsidR="00426336" w:rsidRPr="00BF4629" w:rsidDel="00BF4629">
          <w:rPr>
            <w:i w:val="0"/>
            <w:color w:val="auto"/>
            <w:sz w:val="24"/>
            <w:szCs w:val="24"/>
          </w:rPr>
          <w:delText xml:space="preserve"> e</w:delText>
        </w:r>
      </w:del>
      <w:r w:rsidR="00426336" w:rsidRPr="00BF4629">
        <w:rPr>
          <w:i w:val="0"/>
          <w:color w:val="auto"/>
          <w:sz w:val="24"/>
          <w:szCs w:val="24"/>
        </w:rPr>
        <w:t xml:space="preserve"> </w:t>
      </w:r>
      <w:ins w:id="96" w:author="Larissa Claudia Lopes de Araujo - SPREV" w:date="2021-01-12T13:05:00Z">
        <w:r w:rsidR="00BF4629" w:rsidRPr="00BF4629">
          <w:rPr>
            <w:i w:val="0"/>
            <w:color w:val="auto"/>
            <w:sz w:val="24"/>
            <w:szCs w:val="24"/>
          </w:rPr>
          <w:t xml:space="preserve">Contribuição para o Financiamento da Seguridade Social </w:t>
        </w:r>
        <w:r w:rsidR="00BF4629">
          <w:rPr>
            <w:i w:val="0"/>
            <w:color w:val="auto"/>
            <w:sz w:val="24"/>
            <w:szCs w:val="24"/>
          </w:rPr>
          <w:t>(</w:t>
        </w:r>
      </w:ins>
      <w:r w:rsidR="00426336" w:rsidRPr="00BF4629">
        <w:rPr>
          <w:i w:val="0"/>
          <w:color w:val="auto"/>
          <w:sz w:val="24"/>
          <w:szCs w:val="24"/>
        </w:rPr>
        <w:t>COFINS</w:t>
      </w:r>
      <w:ins w:id="97" w:author="Larissa Claudia Lopes de Araujo - SPREV" w:date="2021-01-12T13:05:00Z">
        <w:r w:rsidR="00BF4629">
          <w:rPr>
            <w:i w:val="0"/>
            <w:color w:val="auto"/>
            <w:sz w:val="24"/>
            <w:szCs w:val="24"/>
          </w:rPr>
          <w:t>)</w:t>
        </w:r>
      </w:ins>
      <w:r w:rsidR="00426336">
        <w:rPr>
          <w:i w:val="0"/>
          <w:color w:val="auto"/>
          <w:sz w:val="24"/>
          <w:szCs w:val="24"/>
        </w:rPr>
        <w:t xml:space="preserve">, </w:t>
      </w:r>
      <w:r w:rsidR="007A53D2">
        <w:rPr>
          <w:i w:val="0"/>
          <w:color w:val="auto"/>
          <w:sz w:val="24"/>
          <w:szCs w:val="24"/>
        </w:rPr>
        <w:t xml:space="preserve">Imposto de Renda, </w:t>
      </w:r>
      <w:ins w:id="98" w:author="Larissa Claudia Lopes de Araujo - SPREV" w:date="2021-01-12T13:06:00Z">
        <w:r w:rsidR="00BF4629" w:rsidRPr="00BF4629">
          <w:rPr>
            <w:i w:val="0"/>
            <w:color w:val="auto"/>
            <w:sz w:val="24"/>
            <w:szCs w:val="24"/>
          </w:rPr>
          <w:t xml:space="preserve">Imposto sobre Produtos Industrializados </w:t>
        </w:r>
        <w:r w:rsidR="00BF4629">
          <w:rPr>
            <w:i w:val="0"/>
            <w:color w:val="auto"/>
            <w:sz w:val="24"/>
            <w:szCs w:val="24"/>
          </w:rPr>
          <w:t>(</w:t>
        </w:r>
      </w:ins>
      <w:r w:rsidR="007A53D2" w:rsidRPr="00BF4629">
        <w:rPr>
          <w:i w:val="0"/>
          <w:color w:val="auto"/>
          <w:sz w:val="24"/>
          <w:szCs w:val="24"/>
        </w:rPr>
        <w:t>IPI</w:t>
      </w:r>
      <w:ins w:id="99" w:author="Larissa Claudia Lopes de Araujo - SPREV" w:date="2021-01-12T13:06:00Z">
        <w:r w:rsidR="00BF4629">
          <w:rPr>
            <w:i w:val="0"/>
            <w:color w:val="auto"/>
            <w:sz w:val="24"/>
            <w:szCs w:val="24"/>
          </w:rPr>
          <w:t>)</w:t>
        </w:r>
      </w:ins>
      <w:ins w:id="100" w:author="Larissa Claudia Lopes de Araujo - SPREV" w:date="2021-01-07T15:16:00Z">
        <w:r w:rsidR="002B5A7D">
          <w:rPr>
            <w:i w:val="0"/>
            <w:color w:val="auto"/>
            <w:sz w:val="24"/>
            <w:szCs w:val="24"/>
          </w:rPr>
          <w:t>, destacando, com isso</w:t>
        </w:r>
      </w:ins>
      <w:ins w:id="101" w:author="Larissa Claudia Lopes de Araujo - SPREV" w:date="2021-01-11T08:48:00Z">
        <w:r w:rsidR="001B6CEF">
          <w:rPr>
            <w:i w:val="0"/>
            <w:color w:val="auto"/>
            <w:sz w:val="24"/>
            <w:szCs w:val="24"/>
          </w:rPr>
          <w:t xml:space="preserve"> </w:t>
        </w:r>
      </w:ins>
      <w:del w:id="102" w:author="Larissa Claudia Lopes de Araujo - SPREV" w:date="2021-01-07T15:17:00Z">
        <w:r w:rsidR="007A53D2" w:rsidDel="002B5A7D">
          <w:rPr>
            <w:i w:val="0"/>
            <w:color w:val="auto"/>
            <w:sz w:val="24"/>
            <w:szCs w:val="24"/>
          </w:rPr>
          <w:delText xml:space="preserve"> </w:delText>
        </w:r>
        <w:r w:rsidR="00426336" w:rsidDel="002B5A7D">
          <w:rPr>
            <w:i w:val="0"/>
            <w:color w:val="auto"/>
            <w:sz w:val="24"/>
            <w:szCs w:val="24"/>
          </w:rPr>
          <w:delText xml:space="preserve">e informou </w:delText>
        </w:r>
      </w:del>
      <w:r w:rsidR="00426336">
        <w:rPr>
          <w:i w:val="0"/>
          <w:color w:val="auto"/>
          <w:sz w:val="24"/>
          <w:szCs w:val="24"/>
        </w:rPr>
        <w:t>que</w:t>
      </w:r>
      <w:ins w:id="103" w:author="Larissa Claudia Lopes de Araujo - SPREV" w:date="2021-01-07T15:17:00Z">
        <w:r w:rsidR="002B5A7D">
          <w:rPr>
            <w:i w:val="0"/>
            <w:color w:val="auto"/>
            <w:sz w:val="24"/>
            <w:szCs w:val="24"/>
          </w:rPr>
          <w:t>,</w:t>
        </w:r>
      </w:ins>
      <w:r w:rsidR="00426336">
        <w:rPr>
          <w:i w:val="0"/>
          <w:color w:val="auto"/>
          <w:sz w:val="24"/>
          <w:szCs w:val="24"/>
        </w:rPr>
        <w:t xml:space="preserve"> em 2019 o valor dessas contribuições </w:t>
      </w:r>
      <w:r w:rsidR="007A53D2">
        <w:rPr>
          <w:i w:val="0"/>
          <w:color w:val="auto"/>
          <w:sz w:val="24"/>
          <w:szCs w:val="24"/>
        </w:rPr>
        <w:t xml:space="preserve">em valores atualizados pelo </w:t>
      </w:r>
      <w:ins w:id="104" w:author="Larissa Claudia Lopes de Araujo - SPREV" w:date="2021-01-12T13:04:00Z">
        <w:r w:rsidR="00BF4629" w:rsidRPr="00BF4629">
          <w:rPr>
            <w:i w:val="0"/>
            <w:color w:val="auto"/>
            <w:sz w:val="24"/>
            <w:szCs w:val="24"/>
          </w:rPr>
          <w:t xml:space="preserve">Índice Nacional de Preços ao Consumidor Amplo </w:t>
        </w:r>
        <w:r w:rsidR="00BF4629">
          <w:rPr>
            <w:i w:val="0"/>
            <w:color w:val="auto"/>
            <w:sz w:val="24"/>
            <w:szCs w:val="24"/>
          </w:rPr>
          <w:t>(</w:t>
        </w:r>
      </w:ins>
      <w:r w:rsidR="007A53D2" w:rsidRPr="00BF4629">
        <w:rPr>
          <w:i w:val="0"/>
          <w:color w:val="auto"/>
          <w:sz w:val="24"/>
          <w:szCs w:val="24"/>
        </w:rPr>
        <w:t>IPCA</w:t>
      </w:r>
      <w:ins w:id="105" w:author="Larissa Claudia Lopes de Araujo - SPREV" w:date="2021-01-12T13:04:00Z">
        <w:r w:rsidR="00BF4629">
          <w:rPr>
            <w:i w:val="0"/>
            <w:color w:val="auto"/>
            <w:sz w:val="24"/>
            <w:szCs w:val="24"/>
          </w:rPr>
          <w:t>)</w:t>
        </w:r>
      </w:ins>
      <w:r w:rsidR="007A53D2">
        <w:rPr>
          <w:i w:val="0"/>
          <w:color w:val="auto"/>
          <w:sz w:val="24"/>
          <w:szCs w:val="24"/>
        </w:rPr>
        <w:t xml:space="preserve">, </w:t>
      </w:r>
      <w:r w:rsidR="00426336">
        <w:rPr>
          <w:i w:val="0"/>
          <w:color w:val="auto"/>
          <w:sz w:val="24"/>
          <w:szCs w:val="24"/>
        </w:rPr>
        <w:t>foi de quase R$ 20</w:t>
      </w:r>
      <w:del w:id="106" w:author="Larissa Claudia Lopes de Araujo - SPREV" w:date="2021-01-07T15:23:00Z">
        <w:r w:rsidR="00426336" w:rsidDel="00D85335">
          <w:rPr>
            <w:i w:val="0"/>
            <w:color w:val="auto"/>
            <w:sz w:val="24"/>
            <w:szCs w:val="24"/>
          </w:rPr>
          <w:delText>.000.000.000,00</w:delText>
        </w:r>
      </w:del>
      <w:ins w:id="107" w:author="Larissa Claudia Lopes de Araujo - SPREV" w:date="2021-01-07T15:23:00Z">
        <w:r w:rsidR="00D85335">
          <w:rPr>
            <w:i w:val="0"/>
            <w:color w:val="auto"/>
            <w:sz w:val="24"/>
            <w:szCs w:val="24"/>
          </w:rPr>
          <w:t xml:space="preserve"> bilhões</w:t>
        </w:r>
      </w:ins>
      <w:r w:rsidR="00426336">
        <w:rPr>
          <w:i w:val="0"/>
          <w:color w:val="auto"/>
          <w:sz w:val="24"/>
          <w:szCs w:val="24"/>
        </w:rPr>
        <w:t xml:space="preserve">. Disse que esse tipo de compensação só passou a ser permitida a partir de 2018 com a modificação legislativa que aconteceu com a entrada em vigor do eSocial que passou a permitir que os contribuintes efetuassem a chamada compensação cruzada, ou seja, </w:t>
      </w:r>
      <w:r w:rsidR="00426336" w:rsidRPr="00426336">
        <w:rPr>
          <w:i w:val="0"/>
          <w:color w:val="auto"/>
          <w:sz w:val="24"/>
          <w:szCs w:val="24"/>
        </w:rPr>
        <w:t>compensação de outros tributos com débitos previdenciários e a compensação de créditos previdenciários com débitos e tributos</w:t>
      </w:r>
      <w:r w:rsidR="00426336">
        <w:rPr>
          <w:i w:val="0"/>
          <w:color w:val="auto"/>
          <w:sz w:val="24"/>
          <w:szCs w:val="24"/>
        </w:rPr>
        <w:t>, razão pela qual houve esse salto nas compensações</w:t>
      </w:r>
      <w:r w:rsidR="00EA5B08">
        <w:rPr>
          <w:i w:val="0"/>
          <w:color w:val="auto"/>
          <w:sz w:val="24"/>
          <w:szCs w:val="24"/>
        </w:rPr>
        <w:t>, e m</w:t>
      </w:r>
      <w:r w:rsidR="00426336">
        <w:rPr>
          <w:i w:val="0"/>
          <w:color w:val="auto"/>
          <w:sz w:val="24"/>
          <w:szCs w:val="24"/>
        </w:rPr>
        <w:t>ostrou que o débito previdenci</w:t>
      </w:r>
      <w:r w:rsidR="00EA5B08">
        <w:rPr>
          <w:i w:val="0"/>
          <w:color w:val="auto"/>
          <w:sz w:val="24"/>
          <w:szCs w:val="24"/>
        </w:rPr>
        <w:t xml:space="preserve">ário em 2019 foi de R$ </w:t>
      </w:r>
      <w:r w:rsidR="00EA5B08" w:rsidRPr="00EA5B08">
        <w:rPr>
          <w:i w:val="0"/>
          <w:color w:val="auto"/>
          <w:sz w:val="24"/>
          <w:szCs w:val="24"/>
        </w:rPr>
        <w:t>454</w:t>
      </w:r>
      <w:ins w:id="108" w:author="Larissa Claudia Lopes de Araujo - SPREV" w:date="2021-01-07T15:24:00Z">
        <w:r w:rsidR="00D85335">
          <w:rPr>
            <w:i w:val="0"/>
            <w:color w:val="auto"/>
            <w:sz w:val="24"/>
            <w:szCs w:val="24"/>
          </w:rPr>
          <w:t xml:space="preserve"> bilhões</w:t>
        </w:r>
      </w:ins>
      <w:del w:id="109" w:author="Larissa Claudia Lopes de Araujo - SPREV" w:date="2021-01-07T15:24:00Z">
        <w:r w:rsidR="00EA5B08" w:rsidRPr="00EA5B08" w:rsidDel="00D85335">
          <w:rPr>
            <w:i w:val="0"/>
            <w:color w:val="auto"/>
            <w:sz w:val="24"/>
            <w:szCs w:val="24"/>
          </w:rPr>
          <w:delText>.000.000.000,00</w:delText>
        </w:r>
      </w:del>
      <w:r w:rsidR="00EA5B08">
        <w:rPr>
          <w:i w:val="0"/>
          <w:color w:val="auto"/>
          <w:sz w:val="24"/>
          <w:szCs w:val="24"/>
        </w:rPr>
        <w:t xml:space="preserve">. Explanou que quando se mostra os valores atualizado pelo IPCA (valores reais), </w:t>
      </w:r>
      <w:r w:rsidR="00EA5B08" w:rsidRPr="00EA5B08">
        <w:rPr>
          <w:i w:val="0"/>
          <w:color w:val="auto"/>
          <w:sz w:val="24"/>
          <w:szCs w:val="24"/>
        </w:rPr>
        <w:t>a arrecadação bruta previdenciária, saltou de R$ 441</w:t>
      </w:r>
      <w:ins w:id="110" w:author="Larissa Claudia Lopes de Araujo - SPREV" w:date="2021-01-07T15:24:00Z">
        <w:r w:rsidR="00D85335">
          <w:rPr>
            <w:i w:val="0"/>
            <w:color w:val="auto"/>
            <w:sz w:val="24"/>
            <w:szCs w:val="24"/>
          </w:rPr>
          <w:t xml:space="preserve"> bilhões</w:t>
        </w:r>
      </w:ins>
      <w:del w:id="111" w:author="Larissa Claudia Lopes de Araujo - SPREV" w:date="2021-01-07T15:24:00Z">
        <w:r w:rsidR="00EA5B08" w:rsidRPr="00EA5B08" w:rsidDel="00D85335">
          <w:rPr>
            <w:i w:val="0"/>
            <w:color w:val="auto"/>
            <w:sz w:val="24"/>
            <w:szCs w:val="24"/>
          </w:rPr>
          <w:delText>.000.000.000,00</w:delText>
        </w:r>
      </w:del>
      <w:r w:rsidR="00EA5B08" w:rsidRPr="00EA5B08">
        <w:rPr>
          <w:i w:val="0"/>
          <w:color w:val="auto"/>
          <w:sz w:val="24"/>
          <w:szCs w:val="24"/>
        </w:rPr>
        <w:t xml:space="preserve"> </w:t>
      </w:r>
      <w:r w:rsidR="00EA5B08">
        <w:rPr>
          <w:i w:val="0"/>
          <w:color w:val="auto"/>
          <w:sz w:val="24"/>
          <w:szCs w:val="24"/>
        </w:rPr>
        <w:t xml:space="preserve">em 2018 </w:t>
      </w:r>
      <w:r w:rsidR="00EA5B08" w:rsidRPr="00EA5B08">
        <w:rPr>
          <w:i w:val="0"/>
          <w:color w:val="auto"/>
          <w:sz w:val="24"/>
          <w:szCs w:val="24"/>
        </w:rPr>
        <w:t>para R$ 442</w:t>
      </w:r>
      <w:ins w:id="112" w:author="Larissa Claudia Lopes de Araujo - SPREV" w:date="2021-01-07T15:25:00Z">
        <w:r w:rsidR="00D85335">
          <w:rPr>
            <w:i w:val="0"/>
            <w:color w:val="auto"/>
            <w:sz w:val="24"/>
            <w:szCs w:val="24"/>
          </w:rPr>
          <w:t xml:space="preserve"> </w:t>
        </w:r>
      </w:ins>
      <w:del w:id="113" w:author="Larissa Claudia Lopes de Araujo - SPREV" w:date="2021-01-07T15:25:00Z">
        <w:r w:rsidR="00EA5B08" w:rsidRPr="00EA5B08" w:rsidDel="00D85335">
          <w:rPr>
            <w:i w:val="0"/>
            <w:color w:val="auto"/>
            <w:sz w:val="24"/>
            <w:szCs w:val="24"/>
          </w:rPr>
          <w:delText>.000.000.000,00</w:delText>
        </w:r>
      </w:del>
      <w:ins w:id="114" w:author="Larissa Claudia Lopes de Araujo - SPREV" w:date="2021-01-07T15:25:00Z">
        <w:r w:rsidR="00D85335">
          <w:rPr>
            <w:i w:val="0"/>
            <w:color w:val="auto"/>
            <w:sz w:val="24"/>
            <w:szCs w:val="24"/>
          </w:rPr>
          <w:t>bilhões</w:t>
        </w:r>
      </w:ins>
      <w:r w:rsidR="00EA5B08">
        <w:rPr>
          <w:i w:val="0"/>
          <w:color w:val="auto"/>
          <w:sz w:val="24"/>
          <w:szCs w:val="24"/>
        </w:rPr>
        <w:t xml:space="preserve"> em 2019</w:t>
      </w:r>
      <w:r w:rsidR="00EA5B08" w:rsidRPr="00EA5B08">
        <w:rPr>
          <w:i w:val="0"/>
          <w:color w:val="auto"/>
          <w:sz w:val="24"/>
          <w:szCs w:val="24"/>
        </w:rPr>
        <w:t xml:space="preserve">, </w:t>
      </w:r>
      <w:r w:rsidR="00EA5B08">
        <w:rPr>
          <w:i w:val="0"/>
          <w:color w:val="auto"/>
          <w:sz w:val="24"/>
          <w:szCs w:val="24"/>
        </w:rPr>
        <w:t xml:space="preserve">enquanto </w:t>
      </w:r>
      <w:r w:rsidR="00EA5B08" w:rsidRPr="00EA5B08">
        <w:rPr>
          <w:i w:val="0"/>
          <w:color w:val="auto"/>
          <w:sz w:val="24"/>
          <w:szCs w:val="24"/>
        </w:rPr>
        <w:t>a líquida saltou de R$ 399</w:t>
      </w:r>
      <w:ins w:id="115" w:author="Larissa Claudia Lopes de Araujo - SPREV" w:date="2021-01-07T15:28:00Z">
        <w:r w:rsidR="00D85335">
          <w:rPr>
            <w:i w:val="0"/>
            <w:color w:val="auto"/>
            <w:sz w:val="24"/>
            <w:szCs w:val="24"/>
          </w:rPr>
          <w:t xml:space="preserve"> bilhões</w:t>
        </w:r>
      </w:ins>
      <w:del w:id="116" w:author="Larissa Claudia Lopes de Araujo - SPREV" w:date="2021-01-07T15:28:00Z">
        <w:r w:rsidR="00EA5B08" w:rsidRPr="00EA5B08" w:rsidDel="006D5880">
          <w:rPr>
            <w:i w:val="0"/>
            <w:color w:val="auto"/>
            <w:sz w:val="24"/>
            <w:szCs w:val="24"/>
          </w:rPr>
          <w:delText>.000.000.000,00</w:delText>
        </w:r>
      </w:del>
      <w:r w:rsidR="00EA5B08" w:rsidRPr="00EA5B08">
        <w:rPr>
          <w:i w:val="0"/>
          <w:color w:val="auto"/>
          <w:sz w:val="24"/>
          <w:szCs w:val="24"/>
        </w:rPr>
        <w:t xml:space="preserve"> para R$ 410</w:t>
      </w:r>
      <w:ins w:id="117" w:author="Larissa Claudia Lopes de Araujo - SPREV" w:date="2021-01-07T15:30:00Z">
        <w:r w:rsidR="006D5880">
          <w:rPr>
            <w:i w:val="0"/>
            <w:color w:val="auto"/>
            <w:sz w:val="24"/>
            <w:szCs w:val="24"/>
          </w:rPr>
          <w:t xml:space="preserve"> bilhões</w:t>
        </w:r>
      </w:ins>
      <w:del w:id="118" w:author="Larissa Claudia Lopes de Araujo - SPREV" w:date="2021-01-07T15:30:00Z">
        <w:r w:rsidR="00EA5B08" w:rsidRPr="00EA5B08" w:rsidDel="006D5880">
          <w:rPr>
            <w:i w:val="0"/>
            <w:color w:val="auto"/>
            <w:sz w:val="24"/>
            <w:szCs w:val="24"/>
          </w:rPr>
          <w:delText>.000.000.000,00</w:delText>
        </w:r>
        <w:r w:rsidR="00EA5B08" w:rsidDel="006D5880">
          <w:rPr>
            <w:i w:val="0"/>
            <w:color w:val="auto"/>
            <w:sz w:val="24"/>
            <w:szCs w:val="24"/>
          </w:rPr>
          <w:delText>,</w:delText>
        </w:r>
      </w:del>
      <w:r w:rsidR="00EA5B08">
        <w:rPr>
          <w:i w:val="0"/>
          <w:color w:val="auto"/>
          <w:sz w:val="24"/>
          <w:szCs w:val="24"/>
        </w:rPr>
        <w:t xml:space="preserve"> </w:t>
      </w:r>
      <w:r w:rsidR="007A53D2">
        <w:rPr>
          <w:i w:val="0"/>
          <w:color w:val="auto"/>
          <w:sz w:val="24"/>
          <w:szCs w:val="24"/>
        </w:rPr>
        <w:t>resultando em R$ 20</w:t>
      </w:r>
      <w:ins w:id="119" w:author="Larissa Claudia Lopes de Araujo - SPREV" w:date="2021-01-07T15:31:00Z">
        <w:r w:rsidR="006D5880">
          <w:rPr>
            <w:i w:val="0"/>
            <w:color w:val="auto"/>
            <w:sz w:val="24"/>
            <w:szCs w:val="24"/>
          </w:rPr>
          <w:t xml:space="preserve"> bilhões</w:t>
        </w:r>
      </w:ins>
      <w:ins w:id="120" w:author="Larissa Claudia Lopes de Araujo - SPREV" w:date="2021-01-11T09:03:00Z">
        <w:r w:rsidR="006F5D5E">
          <w:rPr>
            <w:i w:val="0"/>
            <w:color w:val="auto"/>
            <w:sz w:val="24"/>
            <w:szCs w:val="24"/>
          </w:rPr>
          <w:t>,</w:t>
        </w:r>
      </w:ins>
      <w:del w:id="121" w:author="Larissa Claudia Lopes de Araujo - SPREV" w:date="2021-01-07T15:31:00Z">
        <w:r w:rsidR="007A53D2" w:rsidDel="006D5880">
          <w:rPr>
            <w:i w:val="0"/>
            <w:color w:val="auto"/>
            <w:sz w:val="24"/>
            <w:szCs w:val="24"/>
          </w:rPr>
          <w:delText>.000.000.000,00</w:delText>
        </w:r>
      </w:del>
      <w:r w:rsidR="007A53D2">
        <w:rPr>
          <w:i w:val="0"/>
          <w:color w:val="auto"/>
          <w:sz w:val="24"/>
          <w:szCs w:val="24"/>
        </w:rPr>
        <w:t xml:space="preserve"> </w:t>
      </w:r>
      <w:ins w:id="122" w:author="Larissa Claudia Lopes de Araujo - SPREV" w:date="2021-01-11T09:04:00Z">
        <w:r w:rsidR="00E70E47">
          <w:rPr>
            <w:i w:val="0"/>
            <w:color w:val="auto"/>
            <w:sz w:val="24"/>
            <w:szCs w:val="24"/>
          </w:rPr>
          <w:t>explicou que o resultado da líquida, se deu</w:t>
        </w:r>
      </w:ins>
      <w:del w:id="123" w:author="Larissa Claudia Lopes de Araujo - SPREV" w:date="2021-01-11T09:05:00Z">
        <w:r w:rsidR="00EA5B08" w:rsidDel="00E70E47">
          <w:rPr>
            <w:i w:val="0"/>
            <w:color w:val="auto"/>
            <w:sz w:val="24"/>
            <w:szCs w:val="24"/>
          </w:rPr>
          <w:delText>isso</w:delText>
        </w:r>
      </w:del>
      <w:r w:rsidR="00EA5B08">
        <w:rPr>
          <w:i w:val="0"/>
          <w:color w:val="auto"/>
          <w:sz w:val="24"/>
          <w:szCs w:val="24"/>
        </w:rPr>
        <w:t xml:space="preserve"> porque</w:t>
      </w:r>
      <w:del w:id="124" w:author="Larissa Claudia Lopes de Araujo - SPREV" w:date="2021-01-11T09:03:00Z">
        <w:r w:rsidR="007A53D2" w:rsidDel="006F5D5E">
          <w:rPr>
            <w:i w:val="0"/>
            <w:color w:val="auto"/>
            <w:sz w:val="24"/>
            <w:szCs w:val="24"/>
          </w:rPr>
          <w:delText>,</w:delText>
        </w:r>
      </w:del>
      <w:r w:rsidR="00EA5B08">
        <w:rPr>
          <w:i w:val="0"/>
          <w:color w:val="auto"/>
          <w:sz w:val="24"/>
          <w:szCs w:val="24"/>
        </w:rPr>
        <w:t xml:space="preserve"> </w:t>
      </w:r>
      <w:ins w:id="125" w:author="Larissa Claudia Lopes de Araujo - SPREV" w:date="2021-01-11T09:05:00Z">
        <w:r w:rsidR="00E70E47">
          <w:rPr>
            <w:i w:val="0"/>
            <w:color w:val="auto"/>
            <w:sz w:val="24"/>
            <w:szCs w:val="24"/>
          </w:rPr>
          <w:t>nel</w:t>
        </w:r>
      </w:ins>
      <w:r w:rsidR="00EA5B08">
        <w:rPr>
          <w:i w:val="0"/>
          <w:color w:val="auto"/>
          <w:sz w:val="24"/>
          <w:szCs w:val="24"/>
        </w:rPr>
        <w:t xml:space="preserve">a </w:t>
      </w:r>
      <w:del w:id="126" w:author="Larissa Claudia Lopes de Araujo - SPREV" w:date="2021-01-11T09:05:00Z">
        <w:r w:rsidR="00EA5B08" w:rsidDel="00E70E47">
          <w:rPr>
            <w:i w:val="0"/>
            <w:color w:val="auto"/>
            <w:sz w:val="24"/>
            <w:szCs w:val="24"/>
          </w:rPr>
          <w:delText>arrecadação líquida leva em</w:delText>
        </w:r>
      </w:del>
      <w:ins w:id="127" w:author="Larissa Claudia Lopes de Araujo - SPREV" w:date="2021-01-11T09:05:00Z">
        <w:r w:rsidR="00E70E47">
          <w:rPr>
            <w:i w:val="0"/>
            <w:color w:val="auto"/>
            <w:sz w:val="24"/>
            <w:szCs w:val="24"/>
          </w:rPr>
          <w:t>são</w:t>
        </w:r>
      </w:ins>
      <w:r w:rsidR="00EA5B08">
        <w:rPr>
          <w:i w:val="0"/>
          <w:color w:val="auto"/>
          <w:sz w:val="24"/>
          <w:szCs w:val="24"/>
        </w:rPr>
        <w:t xml:space="preserve"> considera</w:t>
      </w:r>
      <w:ins w:id="128" w:author="Larissa Claudia Lopes de Araujo - SPREV" w:date="2021-01-11T09:05:00Z">
        <w:r w:rsidR="00E70E47">
          <w:rPr>
            <w:i w:val="0"/>
            <w:color w:val="auto"/>
            <w:sz w:val="24"/>
            <w:szCs w:val="24"/>
          </w:rPr>
          <w:t>das</w:t>
        </w:r>
      </w:ins>
      <w:del w:id="129" w:author="Larissa Claudia Lopes de Araujo - SPREV" w:date="2021-01-11T09:05:00Z">
        <w:r w:rsidR="00EA5B08" w:rsidDel="00E70E47">
          <w:rPr>
            <w:i w:val="0"/>
            <w:color w:val="auto"/>
            <w:sz w:val="24"/>
            <w:szCs w:val="24"/>
          </w:rPr>
          <w:delText>ção</w:delText>
        </w:r>
      </w:del>
      <w:r w:rsidR="00EA5B08">
        <w:rPr>
          <w:i w:val="0"/>
          <w:color w:val="auto"/>
          <w:sz w:val="24"/>
          <w:szCs w:val="24"/>
        </w:rPr>
        <w:t xml:space="preserve"> as compensações</w:t>
      </w:r>
      <w:ins w:id="130" w:author="Larissa Claudia Lopes de Araujo - SPREV" w:date="2021-01-11T09:09:00Z">
        <w:r w:rsidR="00E70E47">
          <w:rPr>
            <w:i w:val="0"/>
            <w:color w:val="auto"/>
            <w:sz w:val="24"/>
            <w:szCs w:val="24"/>
          </w:rPr>
          <w:t xml:space="preserve">, levando </w:t>
        </w:r>
      </w:ins>
      <w:del w:id="131" w:author="Larissa Claudia Lopes de Araujo - SPREV" w:date="2021-01-11T09:08:00Z">
        <w:r w:rsidR="007A53D2" w:rsidDel="00E70E47">
          <w:rPr>
            <w:i w:val="0"/>
            <w:color w:val="auto"/>
            <w:sz w:val="24"/>
            <w:szCs w:val="24"/>
          </w:rPr>
          <w:delText xml:space="preserve">, e explicou que </w:delText>
        </w:r>
      </w:del>
      <w:del w:id="132" w:author="Larissa Claudia Lopes de Araujo - SPREV" w:date="2021-01-11T09:09:00Z">
        <w:r w:rsidR="007A53D2" w:rsidDel="00E70E47">
          <w:rPr>
            <w:i w:val="0"/>
            <w:color w:val="auto"/>
            <w:sz w:val="24"/>
            <w:szCs w:val="24"/>
          </w:rPr>
          <w:delText>no encontro de contas,</w:delText>
        </w:r>
        <w:r w:rsidR="007A53D2" w:rsidRPr="007A53D2" w:rsidDel="00E70E47">
          <w:delText xml:space="preserve"> </w:delText>
        </w:r>
      </w:del>
      <w:r w:rsidR="007A53D2">
        <w:rPr>
          <w:i w:val="0"/>
          <w:color w:val="auto"/>
          <w:sz w:val="24"/>
          <w:szCs w:val="24"/>
        </w:rPr>
        <w:t xml:space="preserve">os </w:t>
      </w:r>
      <w:r w:rsidR="007A53D2" w:rsidRPr="007A53D2">
        <w:rPr>
          <w:i w:val="0"/>
          <w:color w:val="auto"/>
          <w:sz w:val="24"/>
          <w:szCs w:val="24"/>
        </w:rPr>
        <w:t xml:space="preserve">valores </w:t>
      </w:r>
      <w:del w:id="133" w:author="Larissa Claudia Lopes de Araujo - SPREV" w:date="2021-01-11T09:10:00Z">
        <w:r w:rsidR="007A53D2" w:rsidRPr="007A53D2" w:rsidDel="00E70E47">
          <w:rPr>
            <w:i w:val="0"/>
            <w:color w:val="auto"/>
            <w:sz w:val="24"/>
            <w:szCs w:val="24"/>
          </w:rPr>
          <w:delText xml:space="preserve">da conta </w:delText>
        </w:r>
      </w:del>
      <w:r w:rsidR="007A53D2" w:rsidRPr="007A53D2">
        <w:rPr>
          <w:i w:val="0"/>
          <w:color w:val="auto"/>
          <w:sz w:val="24"/>
          <w:szCs w:val="24"/>
        </w:rPr>
        <w:t>dos demais tributos para a conta da Previdência. Então, a líquida sobe em relação ao movimento na bruta</w:t>
      </w:r>
      <w:ins w:id="134" w:author="Larissa Claudia Lopes de Araujo - SPREV" w:date="2021-01-11T09:09:00Z">
        <w:r w:rsidR="00E70E47">
          <w:rPr>
            <w:i w:val="0"/>
            <w:color w:val="auto"/>
            <w:sz w:val="24"/>
            <w:szCs w:val="24"/>
          </w:rPr>
          <w:t>,</w:t>
        </w:r>
      </w:ins>
      <w:r w:rsidR="007A53D2" w:rsidRPr="007A53D2">
        <w:rPr>
          <w:i w:val="0"/>
          <w:color w:val="auto"/>
          <w:sz w:val="24"/>
          <w:szCs w:val="24"/>
        </w:rPr>
        <w:t xml:space="preserve"> que</w:t>
      </w:r>
      <w:ins w:id="135" w:author="Larissa Claudia Lopes de Araujo - SPREV" w:date="2021-01-11T09:09:00Z">
        <w:r w:rsidR="00E70E47">
          <w:rPr>
            <w:i w:val="0"/>
            <w:color w:val="auto"/>
            <w:sz w:val="24"/>
            <w:szCs w:val="24"/>
          </w:rPr>
          <w:t xml:space="preserve"> por sua vez</w:t>
        </w:r>
      </w:ins>
      <w:r w:rsidR="007A53D2" w:rsidRPr="007A53D2">
        <w:rPr>
          <w:i w:val="0"/>
          <w:color w:val="auto"/>
          <w:sz w:val="24"/>
          <w:szCs w:val="24"/>
        </w:rPr>
        <w:t xml:space="preserve"> é mantido mais ou menos, em linha com o crescimento da massa salarial</w:t>
      </w:r>
      <w:r w:rsidR="007A53D2">
        <w:rPr>
          <w:i w:val="0"/>
          <w:color w:val="auto"/>
          <w:sz w:val="24"/>
          <w:szCs w:val="24"/>
        </w:rPr>
        <w:t xml:space="preserve">. Comentou que a Receita Federal </w:t>
      </w:r>
      <w:r w:rsidR="007A53D2" w:rsidRPr="007A53D2">
        <w:rPr>
          <w:i w:val="0"/>
          <w:color w:val="auto"/>
          <w:sz w:val="24"/>
          <w:szCs w:val="24"/>
        </w:rPr>
        <w:t>trabalha na arrecadação das contribuições previdenciárias, na fiscalização, no planejamento e na tributação</w:t>
      </w:r>
      <w:r w:rsidR="007A53D2">
        <w:rPr>
          <w:i w:val="0"/>
          <w:color w:val="auto"/>
          <w:sz w:val="24"/>
          <w:szCs w:val="24"/>
        </w:rPr>
        <w:t xml:space="preserve">, porém, quando se trata da </w:t>
      </w:r>
      <w:r w:rsidR="007A53D2" w:rsidRPr="007A53D2">
        <w:rPr>
          <w:i w:val="0"/>
          <w:color w:val="auto"/>
          <w:sz w:val="24"/>
          <w:szCs w:val="24"/>
        </w:rPr>
        <w:t xml:space="preserve">parte arrecadatória, </w:t>
      </w:r>
      <w:r w:rsidR="007A53D2">
        <w:rPr>
          <w:i w:val="0"/>
          <w:color w:val="auto"/>
          <w:sz w:val="24"/>
          <w:szCs w:val="24"/>
        </w:rPr>
        <w:t xml:space="preserve">ela </w:t>
      </w:r>
      <w:r w:rsidR="007A53D2" w:rsidRPr="007A53D2">
        <w:rPr>
          <w:i w:val="0"/>
          <w:color w:val="auto"/>
          <w:sz w:val="24"/>
          <w:szCs w:val="24"/>
        </w:rPr>
        <w:t>tem acesso somente a informações agregadas</w:t>
      </w:r>
      <w:r w:rsidR="00BC35A6">
        <w:rPr>
          <w:i w:val="0"/>
          <w:color w:val="auto"/>
          <w:sz w:val="24"/>
          <w:szCs w:val="24"/>
        </w:rPr>
        <w:t>, já que a</w:t>
      </w:r>
      <w:r w:rsidR="007A53D2" w:rsidRPr="007A53D2">
        <w:rPr>
          <w:i w:val="0"/>
          <w:color w:val="auto"/>
          <w:sz w:val="24"/>
          <w:szCs w:val="24"/>
        </w:rPr>
        <w:t xml:space="preserve">s informações individualizadas não estão disponíveis nos sistemas que agregam à </w:t>
      </w:r>
      <w:r w:rsidR="007A53D2" w:rsidRPr="00BC35A6">
        <w:rPr>
          <w:i w:val="0"/>
          <w:color w:val="auto"/>
          <w:sz w:val="24"/>
          <w:szCs w:val="24"/>
        </w:rPr>
        <w:t>arrecadação</w:t>
      </w:r>
      <w:r w:rsidR="00BC35A6" w:rsidRPr="00BC35A6">
        <w:rPr>
          <w:i w:val="0"/>
          <w:color w:val="auto"/>
          <w:sz w:val="24"/>
          <w:szCs w:val="24"/>
        </w:rPr>
        <w:t xml:space="preserve">. Seguindo destrinchou os valores das contribuições previdências referentes aos anos de 2018 e 2019 respectivamente: (i) contribuição das empresas incluindo o </w:t>
      </w:r>
      <w:ins w:id="136" w:author="Larissa Claudia Lopes de Araujo - SPREV" w:date="2021-01-12T13:02:00Z">
        <w:r w:rsidR="00BF4629" w:rsidRPr="00BF4629">
          <w:rPr>
            <w:i w:val="0"/>
            <w:color w:val="auto"/>
            <w:sz w:val="24"/>
            <w:szCs w:val="24"/>
          </w:rPr>
          <w:t xml:space="preserve">Riscos Ambientais do Trabalho </w:t>
        </w:r>
        <w:r w:rsidR="00BF4629">
          <w:rPr>
            <w:i w:val="0"/>
            <w:color w:val="auto"/>
            <w:sz w:val="24"/>
            <w:szCs w:val="24"/>
          </w:rPr>
          <w:t>(</w:t>
        </w:r>
      </w:ins>
      <w:r w:rsidR="00BC35A6" w:rsidRPr="00BC35A6">
        <w:rPr>
          <w:i w:val="0"/>
          <w:color w:val="auto"/>
          <w:sz w:val="24"/>
          <w:szCs w:val="24"/>
        </w:rPr>
        <w:t>RAT</w:t>
      </w:r>
      <w:ins w:id="137" w:author="Larissa Claudia Lopes de Araujo - SPREV" w:date="2021-01-12T13:02:00Z">
        <w:r w:rsidR="00BF4629">
          <w:rPr>
            <w:i w:val="0"/>
            <w:color w:val="auto"/>
            <w:sz w:val="24"/>
            <w:szCs w:val="24"/>
          </w:rPr>
          <w:t>)</w:t>
        </w:r>
      </w:ins>
      <w:ins w:id="138" w:author="Larissa Claudia Lopes de Araujo - SPREV" w:date="2021-01-11T09:13:00Z">
        <w:r w:rsidR="00E241BF">
          <w:rPr>
            <w:i w:val="0"/>
            <w:color w:val="auto"/>
            <w:sz w:val="24"/>
            <w:szCs w:val="24"/>
          </w:rPr>
          <w:t xml:space="preserve"> saltou de</w:t>
        </w:r>
      </w:ins>
      <w:r w:rsidR="00BC35A6" w:rsidRPr="00BC35A6">
        <w:rPr>
          <w:i w:val="0"/>
        </w:rPr>
        <w:t xml:space="preserve"> </w:t>
      </w:r>
      <w:r w:rsidR="00BC35A6" w:rsidRPr="00BC35A6">
        <w:rPr>
          <w:i w:val="0"/>
          <w:color w:val="auto"/>
          <w:sz w:val="24"/>
          <w:szCs w:val="24"/>
        </w:rPr>
        <w:t>R$ 174.7</w:t>
      </w:r>
      <w:ins w:id="139" w:author="Larissa Claudia Lopes de Araujo - SPREV" w:date="2021-01-07T15:31:00Z">
        <w:r w:rsidR="006D5880">
          <w:rPr>
            <w:i w:val="0"/>
            <w:color w:val="auto"/>
            <w:sz w:val="24"/>
            <w:szCs w:val="24"/>
          </w:rPr>
          <w:t xml:space="preserve"> bilhões</w:t>
        </w:r>
      </w:ins>
      <w:del w:id="140" w:author="Larissa Claudia Lopes de Araujo - SPREV" w:date="2021-01-07T15:31:00Z">
        <w:r w:rsidR="00BC35A6" w:rsidRPr="00BC35A6" w:rsidDel="006D5880">
          <w:rPr>
            <w:i w:val="0"/>
            <w:color w:val="auto"/>
            <w:sz w:val="24"/>
            <w:szCs w:val="24"/>
          </w:rPr>
          <w:delText>00.000.000,00</w:delText>
        </w:r>
      </w:del>
      <w:r w:rsidR="00BC35A6" w:rsidRPr="00BC35A6">
        <w:rPr>
          <w:i w:val="0"/>
        </w:rPr>
        <w:t xml:space="preserve"> para </w:t>
      </w:r>
      <w:r w:rsidR="00BC35A6" w:rsidRPr="00BC35A6">
        <w:rPr>
          <w:i w:val="0"/>
          <w:color w:val="auto"/>
          <w:sz w:val="24"/>
          <w:szCs w:val="24"/>
        </w:rPr>
        <w:t>R$ 182.6</w:t>
      </w:r>
      <w:del w:id="141" w:author="Larissa Claudia Lopes de Araujo - SPREV" w:date="2021-01-07T15:31:00Z">
        <w:r w:rsidR="00BC35A6" w:rsidRPr="00BC35A6" w:rsidDel="006D5880">
          <w:rPr>
            <w:i w:val="0"/>
            <w:color w:val="auto"/>
            <w:sz w:val="24"/>
            <w:szCs w:val="24"/>
          </w:rPr>
          <w:delText>00.000.000,00</w:delText>
        </w:r>
      </w:del>
      <w:ins w:id="142" w:author="Larissa Claudia Lopes de Araujo - SPREV" w:date="2021-01-07T15:31:00Z">
        <w:r w:rsidR="006D5880">
          <w:rPr>
            <w:i w:val="0"/>
            <w:color w:val="auto"/>
            <w:sz w:val="24"/>
            <w:szCs w:val="24"/>
          </w:rPr>
          <w:t xml:space="preserve"> bilhões</w:t>
        </w:r>
      </w:ins>
      <w:r w:rsidR="00BC35A6" w:rsidRPr="00BC35A6">
        <w:rPr>
          <w:i w:val="0"/>
          <w:color w:val="auto"/>
          <w:sz w:val="24"/>
          <w:szCs w:val="24"/>
        </w:rPr>
        <w:t xml:space="preserve">; (ii) contribuição estimada dos empregados, </w:t>
      </w:r>
      <w:del w:id="143" w:author="Larissa Claudia Lopes de Araujo - SPREV" w:date="2021-01-11T09:14:00Z">
        <w:r w:rsidR="00BC35A6" w:rsidRPr="00BC35A6" w:rsidDel="00E241BF">
          <w:rPr>
            <w:i w:val="0"/>
            <w:color w:val="auto"/>
            <w:sz w:val="24"/>
            <w:szCs w:val="24"/>
          </w:rPr>
          <w:delText>porque nós não temos</w:delText>
        </w:r>
      </w:del>
      <w:ins w:id="144" w:author="Larissa Claudia Lopes de Araujo - SPREV" w:date="2021-01-11T09:14:00Z">
        <w:r w:rsidR="00E241BF">
          <w:rPr>
            <w:i w:val="0"/>
            <w:color w:val="auto"/>
            <w:sz w:val="24"/>
            <w:szCs w:val="24"/>
          </w:rPr>
          <w:t>sem</w:t>
        </w:r>
      </w:ins>
      <w:del w:id="145" w:author="Larissa Claudia Lopes de Araujo - SPREV" w:date="2021-01-11T09:14:00Z">
        <w:r w:rsidR="00BC35A6" w:rsidRPr="00BC35A6" w:rsidDel="00E241BF">
          <w:rPr>
            <w:i w:val="0"/>
            <w:color w:val="auto"/>
            <w:sz w:val="24"/>
            <w:szCs w:val="24"/>
          </w:rPr>
          <w:delText xml:space="preserve"> como</w:delText>
        </w:r>
      </w:del>
      <w:r w:rsidR="00BC35A6" w:rsidRPr="00BC35A6">
        <w:rPr>
          <w:i w:val="0"/>
          <w:color w:val="auto"/>
          <w:sz w:val="24"/>
          <w:szCs w:val="24"/>
        </w:rPr>
        <w:t xml:space="preserve"> segrega</w:t>
      </w:r>
      <w:ins w:id="146" w:author="Larissa Claudia Lopes de Araujo - SPREV" w:date="2021-01-11T09:14:00Z">
        <w:r w:rsidR="00E241BF">
          <w:rPr>
            <w:i w:val="0"/>
            <w:color w:val="auto"/>
            <w:sz w:val="24"/>
            <w:szCs w:val="24"/>
          </w:rPr>
          <w:t>ção</w:t>
        </w:r>
      </w:ins>
      <w:del w:id="147" w:author="Larissa Claudia Lopes de Araujo - SPREV" w:date="2021-01-11T09:14:00Z">
        <w:r w:rsidR="00BC35A6" w:rsidRPr="00BC35A6" w:rsidDel="00E241BF">
          <w:rPr>
            <w:i w:val="0"/>
            <w:color w:val="auto"/>
            <w:sz w:val="24"/>
            <w:szCs w:val="24"/>
          </w:rPr>
          <w:delText>r</w:delText>
        </w:r>
      </w:del>
      <w:r w:rsidR="00BC35A6" w:rsidRPr="00BC35A6">
        <w:rPr>
          <w:i w:val="0"/>
          <w:color w:val="auto"/>
          <w:sz w:val="24"/>
          <w:szCs w:val="24"/>
        </w:rPr>
        <w:t xml:space="preserve">, </w:t>
      </w:r>
      <w:del w:id="148" w:author="Larissa Claudia Lopes de Araujo - SPREV" w:date="2021-01-11T09:15:00Z">
        <w:r w:rsidR="00BC35A6" w:rsidRPr="00BC35A6" w:rsidDel="00E241BF">
          <w:rPr>
            <w:i w:val="0"/>
            <w:color w:val="auto"/>
            <w:sz w:val="24"/>
            <w:szCs w:val="24"/>
          </w:rPr>
          <w:delText>esse é</w:delText>
        </w:r>
      </w:del>
      <w:ins w:id="149" w:author="Larissa Claudia Lopes de Araujo - SPREV" w:date="2021-01-11T09:15:00Z">
        <w:r w:rsidR="00E241BF">
          <w:rPr>
            <w:i w:val="0"/>
            <w:color w:val="auto"/>
            <w:sz w:val="24"/>
            <w:szCs w:val="24"/>
          </w:rPr>
          <w:t>sendo</w:t>
        </w:r>
      </w:ins>
      <w:r w:rsidR="00BC35A6" w:rsidRPr="00BC35A6">
        <w:rPr>
          <w:i w:val="0"/>
          <w:color w:val="auto"/>
          <w:sz w:val="24"/>
          <w:szCs w:val="24"/>
        </w:rPr>
        <w:t xml:space="preserve"> o único código </w:t>
      </w:r>
      <w:del w:id="150" w:author="Larissa Claudia Lopes de Araujo - SPREV" w:date="2021-01-11T09:15:00Z">
        <w:r w:rsidR="00BC35A6" w:rsidRPr="00BC35A6" w:rsidDel="00E241BF">
          <w:rPr>
            <w:i w:val="0"/>
            <w:color w:val="auto"/>
            <w:sz w:val="24"/>
            <w:szCs w:val="24"/>
          </w:rPr>
          <w:delText>que vem n</w:delText>
        </w:r>
      </w:del>
      <w:ins w:id="151" w:author="Larissa Claudia Lopes de Araujo - SPREV" w:date="2021-01-11T09:15:00Z">
        <w:r w:rsidR="00E241BF">
          <w:rPr>
            <w:i w:val="0"/>
            <w:color w:val="auto"/>
            <w:sz w:val="24"/>
            <w:szCs w:val="24"/>
          </w:rPr>
          <w:t>constante d</w:t>
        </w:r>
      </w:ins>
      <w:r w:rsidR="00BC35A6" w:rsidRPr="00BC35A6">
        <w:rPr>
          <w:i w:val="0"/>
          <w:color w:val="auto"/>
          <w:sz w:val="24"/>
          <w:szCs w:val="24"/>
        </w:rPr>
        <w:t xml:space="preserve">a </w:t>
      </w:r>
      <w:r w:rsidR="00BC35A6" w:rsidRPr="00E241BF">
        <w:rPr>
          <w:i w:val="0"/>
          <w:color w:val="auto"/>
          <w:sz w:val="24"/>
          <w:szCs w:val="24"/>
          <w:highlight w:val="yellow"/>
          <w:rPrChange w:id="152" w:author="Larissa Claudia Lopes de Araujo - SPREV" w:date="2021-01-11T09:15:00Z">
            <w:rPr>
              <w:i w:val="0"/>
              <w:color w:val="auto"/>
              <w:sz w:val="24"/>
              <w:szCs w:val="24"/>
            </w:rPr>
          </w:rPrChange>
        </w:rPr>
        <w:t>GPS</w:t>
      </w:r>
      <w:r w:rsidR="00BC35A6" w:rsidRPr="00BC35A6">
        <w:rPr>
          <w:i w:val="0"/>
          <w:color w:val="auto"/>
          <w:sz w:val="24"/>
          <w:szCs w:val="24"/>
        </w:rPr>
        <w:t>,</w:t>
      </w:r>
      <w:ins w:id="153" w:author="Larissa Claudia Lopes de Araujo - SPREV" w:date="2021-01-11T09:15:00Z">
        <w:r w:rsidR="00E241BF">
          <w:rPr>
            <w:i w:val="0"/>
            <w:color w:val="auto"/>
            <w:sz w:val="24"/>
            <w:szCs w:val="24"/>
          </w:rPr>
          <w:t xml:space="preserve"> saiu de</w:t>
        </w:r>
      </w:ins>
      <w:r w:rsidR="00BC35A6" w:rsidRPr="00BC35A6">
        <w:rPr>
          <w:i w:val="0"/>
        </w:rPr>
        <w:t xml:space="preserve"> </w:t>
      </w:r>
      <w:r w:rsidR="00BC35A6" w:rsidRPr="00BC35A6">
        <w:rPr>
          <w:i w:val="0"/>
          <w:color w:val="auto"/>
          <w:sz w:val="24"/>
          <w:szCs w:val="24"/>
        </w:rPr>
        <w:t>R$ 70.6</w:t>
      </w:r>
      <w:ins w:id="154" w:author="Larissa Claudia Lopes de Araujo - SPREV" w:date="2021-01-07T15:31:00Z">
        <w:r w:rsidR="006D5880">
          <w:rPr>
            <w:i w:val="0"/>
            <w:color w:val="auto"/>
            <w:sz w:val="24"/>
            <w:szCs w:val="24"/>
          </w:rPr>
          <w:t xml:space="preserve"> bilhões </w:t>
        </w:r>
      </w:ins>
      <w:del w:id="155" w:author="Larissa Claudia Lopes de Araujo - SPREV" w:date="2021-01-07T15:31:00Z">
        <w:r w:rsidR="00BC35A6" w:rsidRPr="00BC35A6" w:rsidDel="006D5880">
          <w:rPr>
            <w:i w:val="0"/>
            <w:color w:val="auto"/>
            <w:sz w:val="24"/>
            <w:szCs w:val="24"/>
          </w:rPr>
          <w:delText>00.000.000,00</w:delText>
        </w:r>
      </w:del>
      <w:r w:rsidR="00BC35A6" w:rsidRPr="00BC35A6">
        <w:rPr>
          <w:i w:val="0"/>
          <w:color w:val="auto"/>
          <w:sz w:val="24"/>
          <w:szCs w:val="24"/>
        </w:rPr>
        <w:t xml:space="preserve"> para R$ 68</w:t>
      </w:r>
      <w:ins w:id="156" w:author="Larissa Claudia Lopes de Araujo - SPREV" w:date="2021-01-07T15:32:00Z">
        <w:r w:rsidR="006D5880">
          <w:rPr>
            <w:i w:val="0"/>
            <w:color w:val="auto"/>
            <w:sz w:val="24"/>
            <w:szCs w:val="24"/>
          </w:rPr>
          <w:t xml:space="preserve"> bilhões</w:t>
        </w:r>
      </w:ins>
      <w:del w:id="157" w:author="Larissa Claudia Lopes de Araujo - SPREV" w:date="2021-01-07T15:32:00Z">
        <w:r w:rsidR="00BC35A6" w:rsidRPr="00BC35A6" w:rsidDel="006D5880">
          <w:rPr>
            <w:i w:val="0"/>
            <w:color w:val="auto"/>
            <w:sz w:val="24"/>
            <w:szCs w:val="24"/>
          </w:rPr>
          <w:delText>.000.000.000,00</w:delText>
        </w:r>
      </w:del>
      <w:r w:rsidR="00BC35A6" w:rsidRPr="00BC35A6">
        <w:rPr>
          <w:i w:val="0"/>
          <w:color w:val="auto"/>
          <w:sz w:val="24"/>
          <w:szCs w:val="24"/>
        </w:rPr>
        <w:t>; (iii) Simples Nacional</w:t>
      </w:r>
      <w:ins w:id="158" w:author="Larissa Claudia Lopes de Araujo - SPREV" w:date="2021-01-11T09:16:00Z">
        <w:r w:rsidR="00E241BF">
          <w:rPr>
            <w:i w:val="0"/>
            <w:color w:val="auto"/>
            <w:sz w:val="24"/>
            <w:szCs w:val="24"/>
          </w:rPr>
          <w:t>, saltou de</w:t>
        </w:r>
      </w:ins>
      <w:r w:rsidR="00BC35A6" w:rsidRPr="00BC35A6">
        <w:rPr>
          <w:i w:val="0"/>
          <w:color w:val="auto"/>
          <w:sz w:val="24"/>
          <w:szCs w:val="24"/>
        </w:rPr>
        <w:t xml:space="preserve"> R$ 59.6</w:t>
      </w:r>
      <w:ins w:id="159" w:author="Larissa Claudia Lopes de Araujo - SPREV" w:date="2021-01-07T15:32:00Z">
        <w:r w:rsidR="006D5880">
          <w:rPr>
            <w:i w:val="0"/>
            <w:color w:val="auto"/>
            <w:sz w:val="24"/>
            <w:szCs w:val="24"/>
          </w:rPr>
          <w:t xml:space="preserve"> bilhões</w:t>
        </w:r>
      </w:ins>
      <w:del w:id="160" w:author="Larissa Claudia Lopes de Araujo - SPREV" w:date="2021-01-07T15:32:00Z">
        <w:r w:rsidR="00BC35A6" w:rsidRPr="00BC35A6" w:rsidDel="006D5880">
          <w:rPr>
            <w:i w:val="0"/>
            <w:color w:val="auto"/>
            <w:sz w:val="24"/>
            <w:szCs w:val="24"/>
          </w:rPr>
          <w:delText>00.000.000,00</w:delText>
        </w:r>
      </w:del>
      <w:r w:rsidR="00BC35A6" w:rsidRPr="00BC35A6">
        <w:rPr>
          <w:i w:val="0"/>
          <w:color w:val="auto"/>
          <w:sz w:val="24"/>
          <w:szCs w:val="24"/>
        </w:rPr>
        <w:t xml:space="preserve"> para </w:t>
      </w:r>
      <w:r w:rsidR="00BC35A6" w:rsidRPr="00BC35A6">
        <w:rPr>
          <w:i w:val="0"/>
          <w:sz w:val="24"/>
          <w:szCs w:val="24"/>
        </w:rPr>
        <w:t>R$ 65</w:t>
      </w:r>
      <w:ins w:id="161" w:author="Larissa Claudia Lopes de Araujo - SPREV" w:date="2021-01-07T15:32:00Z">
        <w:r w:rsidR="006D5880">
          <w:rPr>
            <w:i w:val="0"/>
            <w:sz w:val="24"/>
            <w:szCs w:val="24"/>
          </w:rPr>
          <w:t xml:space="preserve"> bilhões</w:t>
        </w:r>
      </w:ins>
      <w:del w:id="162" w:author="Larissa Claudia Lopes de Araujo - SPREV" w:date="2021-01-07T15:32:00Z">
        <w:r w:rsidR="00BC35A6" w:rsidRPr="00BC35A6" w:rsidDel="006D5880">
          <w:rPr>
            <w:i w:val="0"/>
            <w:sz w:val="24"/>
            <w:szCs w:val="24"/>
          </w:rPr>
          <w:delText>.000.000.000,00</w:delText>
        </w:r>
      </w:del>
      <w:r w:rsidR="00BC35A6">
        <w:rPr>
          <w:i w:val="0"/>
          <w:sz w:val="24"/>
          <w:szCs w:val="24"/>
        </w:rPr>
        <w:t xml:space="preserve">; (iv) </w:t>
      </w:r>
      <w:r w:rsidR="00BC35A6" w:rsidRPr="00BC35A6">
        <w:rPr>
          <w:i w:val="0"/>
          <w:sz w:val="24"/>
          <w:szCs w:val="24"/>
        </w:rPr>
        <w:t>Órgãos públicos com empregados que recolhem o Regime Geral</w:t>
      </w:r>
      <w:ins w:id="163" w:author="Larissa Claudia Lopes de Araujo - SPREV" w:date="2021-01-11T09:17:00Z">
        <w:r w:rsidR="00E241BF">
          <w:rPr>
            <w:i w:val="0"/>
            <w:sz w:val="24"/>
            <w:szCs w:val="24"/>
          </w:rPr>
          <w:t>, saltou de</w:t>
        </w:r>
      </w:ins>
      <w:r w:rsidR="00BC35A6" w:rsidRPr="00BC35A6">
        <w:t xml:space="preserve"> </w:t>
      </w:r>
      <w:r w:rsidR="00BC35A6" w:rsidRPr="00BC35A6">
        <w:rPr>
          <w:i w:val="0"/>
          <w:sz w:val="24"/>
          <w:szCs w:val="24"/>
        </w:rPr>
        <w:t>R$ 38.7</w:t>
      </w:r>
      <w:ins w:id="164" w:author="Larissa Claudia Lopes de Araujo - SPREV" w:date="2021-01-07T15:32:00Z">
        <w:r w:rsidR="006D5880">
          <w:rPr>
            <w:i w:val="0"/>
            <w:sz w:val="24"/>
            <w:szCs w:val="24"/>
          </w:rPr>
          <w:t xml:space="preserve"> bilhões </w:t>
        </w:r>
      </w:ins>
      <w:del w:id="165" w:author="Larissa Claudia Lopes de Araujo - SPREV" w:date="2021-01-07T15:32:00Z">
        <w:r w:rsidR="00BC35A6" w:rsidRPr="00BC35A6" w:rsidDel="006D5880">
          <w:rPr>
            <w:i w:val="0"/>
            <w:sz w:val="24"/>
            <w:szCs w:val="24"/>
          </w:rPr>
          <w:delText>00.000.000,00</w:delText>
        </w:r>
      </w:del>
      <w:r w:rsidR="00BC35A6">
        <w:rPr>
          <w:i w:val="0"/>
          <w:sz w:val="24"/>
          <w:szCs w:val="24"/>
        </w:rPr>
        <w:t xml:space="preserve"> para </w:t>
      </w:r>
      <w:r w:rsidR="00BC35A6" w:rsidRPr="00BC35A6">
        <w:rPr>
          <w:i w:val="0"/>
          <w:sz w:val="24"/>
          <w:szCs w:val="24"/>
        </w:rPr>
        <w:t>R$ 40.</w:t>
      </w:r>
      <w:r w:rsidR="00BC35A6">
        <w:rPr>
          <w:i w:val="0"/>
          <w:sz w:val="24"/>
          <w:szCs w:val="24"/>
        </w:rPr>
        <w:t>6</w:t>
      </w:r>
      <w:ins w:id="166" w:author="Larissa Claudia Lopes de Araujo - SPREV" w:date="2021-01-07T15:32:00Z">
        <w:r w:rsidR="006D5880">
          <w:rPr>
            <w:i w:val="0"/>
            <w:sz w:val="24"/>
            <w:szCs w:val="24"/>
          </w:rPr>
          <w:t xml:space="preserve"> bilhões</w:t>
        </w:r>
      </w:ins>
      <w:del w:id="167" w:author="Larissa Claudia Lopes de Araujo - SPREV" w:date="2021-01-07T15:32:00Z">
        <w:r w:rsidR="00BC35A6" w:rsidRPr="00BC35A6" w:rsidDel="006D5880">
          <w:rPr>
            <w:i w:val="0"/>
            <w:sz w:val="24"/>
            <w:szCs w:val="24"/>
          </w:rPr>
          <w:delText>00.000.000,00</w:delText>
        </w:r>
      </w:del>
      <w:r w:rsidR="00BC35A6">
        <w:rPr>
          <w:i w:val="0"/>
          <w:sz w:val="24"/>
          <w:szCs w:val="24"/>
        </w:rPr>
        <w:t xml:space="preserve">; (v) </w:t>
      </w:r>
      <w:r w:rsidR="00BC35A6" w:rsidRPr="00BC35A6">
        <w:rPr>
          <w:i w:val="0"/>
          <w:sz w:val="24"/>
          <w:szCs w:val="24"/>
        </w:rPr>
        <w:t>contribuintes individuais</w:t>
      </w:r>
      <w:ins w:id="168" w:author="Larissa Claudia Lopes de Araujo - SPREV" w:date="2021-01-11T09:20:00Z">
        <w:r w:rsidR="00E241BF">
          <w:rPr>
            <w:i w:val="0"/>
            <w:sz w:val="24"/>
            <w:szCs w:val="24"/>
          </w:rPr>
          <w:t>, saltou de</w:t>
        </w:r>
      </w:ins>
      <w:r w:rsidR="00BC35A6" w:rsidRPr="00BC35A6">
        <w:t xml:space="preserve"> </w:t>
      </w:r>
      <w:r w:rsidR="00BC35A6" w:rsidRPr="00BC35A6">
        <w:rPr>
          <w:i w:val="0"/>
          <w:sz w:val="24"/>
          <w:szCs w:val="24"/>
        </w:rPr>
        <w:t>R$ 11.2</w:t>
      </w:r>
      <w:ins w:id="169" w:author="Larissa Claudia Lopes de Araujo - SPREV" w:date="2021-01-07T15:32:00Z">
        <w:r w:rsidR="006D5880">
          <w:rPr>
            <w:i w:val="0"/>
            <w:sz w:val="24"/>
            <w:szCs w:val="24"/>
          </w:rPr>
          <w:t xml:space="preserve"> bilhões</w:t>
        </w:r>
      </w:ins>
      <w:del w:id="170" w:author="Larissa Claudia Lopes de Araujo - SPREV" w:date="2021-01-07T15:32:00Z">
        <w:r w:rsidR="00BC35A6" w:rsidRPr="00BC35A6" w:rsidDel="006D5880">
          <w:rPr>
            <w:i w:val="0"/>
            <w:sz w:val="24"/>
            <w:szCs w:val="24"/>
          </w:rPr>
          <w:delText>00.000.000,00</w:delText>
        </w:r>
      </w:del>
      <w:r w:rsidR="00BC35A6">
        <w:rPr>
          <w:i w:val="0"/>
          <w:sz w:val="24"/>
          <w:szCs w:val="24"/>
        </w:rPr>
        <w:t xml:space="preserve"> para </w:t>
      </w:r>
      <w:r w:rsidR="00BC35A6" w:rsidRPr="00BC35A6">
        <w:rPr>
          <w:i w:val="0"/>
          <w:sz w:val="24"/>
          <w:szCs w:val="24"/>
        </w:rPr>
        <w:t>12.7</w:t>
      </w:r>
      <w:ins w:id="171" w:author="Larissa Claudia Lopes de Araujo - SPREV" w:date="2021-01-07T15:33:00Z">
        <w:r w:rsidR="006D5880">
          <w:rPr>
            <w:i w:val="0"/>
            <w:sz w:val="24"/>
            <w:szCs w:val="24"/>
          </w:rPr>
          <w:t xml:space="preserve"> bilhões</w:t>
        </w:r>
      </w:ins>
      <w:del w:id="172" w:author="Larissa Claudia Lopes de Araujo - SPREV" w:date="2021-01-07T15:33:00Z">
        <w:r w:rsidR="00BC35A6" w:rsidRPr="00BC35A6" w:rsidDel="006D5880">
          <w:rPr>
            <w:i w:val="0"/>
            <w:sz w:val="24"/>
            <w:szCs w:val="24"/>
          </w:rPr>
          <w:delText>00.000.000,00</w:delText>
        </w:r>
      </w:del>
      <w:r w:rsidR="00BC35A6">
        <w:rPr>
          <w:i w:val="0"/>
          <w:sz w:val="24"/>
          <w:szCs w:val="24"/>
        </w:rPr>
        <w:t xml:space="preserve">; e, (iv) </w:t>
      </w:r>
      <w:r w:rsidR="00BC35A6" w:rsidRPr="00BC35A6">
        <w:rPr>
          <w:i w:val="0"/>
          <w:sz w:val="24"/>
          <w:szCs w:val="24"/>
        </w:rPr>
        <w:t>parcelamentos, depósitos judiciais, lançamento de multas</w:t>
      </w:r>
      <w:ins w:id="173" w:author="Larissa Claudia Lopes de Araujo - SPREV" w:date="2021-01-11T09:20:00Z">
        <w:r w:rsidR="00E241BF">
          <w:rPr>
            <w:i w:val="0"/>
            <w:sz w:val="24"/>
            <w:szCs w:val="24"/>
          </w:rPr>
          <w:t>, saltou de</w:t>
        </w:r>
      </w:ins>
      <w:r w:rsidR="007F3FEA">
        <w:rPr>
          <w:i w:val="0"/>
          <w:sz w:val="24"/>
          <w:szCs w:val="24"/>
        </w:rPr>
        <w:t xml:space="preserve"> </w:t>
      </w:r>
      <w:r w:rsidR="007F3FEA" w:rsidRPr="007F3FEA">
        <w:rPr>
          <w:i w:val="0"/>
          <w:sz w:val="24"/>
          <w:szCs w:val="24"/>
        </w:rPr>
        <w:t>R$ 22.</w:t>
      </w:r>
      <w:r w:rsidR="007F3FEA">
        <w:rPr>
          <w:i w:val="0"/>
          <w:sz w:val="24"/>
          <w:szCs w:val="24"/>
        </w:rPr>
        <w:t>8</w:t>
      </w:r>
      <w:ins w:id="174" w:author="Larissa Claudia Lopes de Araujo - SPREV" w:date="2021-01-07T15:33:00Z">
        <w:r w:rsidR="006D5880">
          <w:rPr>
            <w:i w:val="0"/>
            <w:sz w:val="24"/>
            <w:szCs w:val="24"/>
          </w:rPr>
          <w:t xml:space="preserve"> bilhões</w:t>
        </w:r>
      </w:ins>
      <w:del w:id="175" w:author="Larissa Claudia Lopes de Araujo - SPREV" w:date="2021-01-07T15:33:00Z">
        <w:r w:rsidR="007F3FEA" w:rsidRPr="007F3FEA" w:rsidDel="006D5880">
          <w:rPr>
            <w:i w:val="0"/>
            <w:sz w:val="24"/>
            <w:szCs w:val="24"/>
          </w:rPr>
          <w:delText>00.000.000,00</w:delText>
        </w:r>
      </w:del>
      <w:r w:rsidR="007F3FEA">
        <w:rPr>
          <w:i w:val="0"/>
          <w:sz w:val="24"/>
          <w:szCs w:val="24"/>
        </w:rPr>
        <w:t xml:space="preserve"> para </w:t>
      </w:r>
      <w:r w:rsidR="007F3FEA" w:rsidRPr="007F3FEA">
        <w:rPr>
          <w:i w:val="0"/>
          <w:sz w:val="24"/>
          <w:szCs w:val="24"/>
        </w:rPr>
        <w:t>25.9</w:t>
      </w:r>
      <w:ins w:id="176" w:author="Larissa Claudia Lopes de Araujo - SPREV" w:date="2021-01-07T15:33:00Z">
        <w:r w:rsidR="006D5880">
          <w:rPr>
            <w:i w:val="0"/>
            <w:sz w:val="24"/>
            <w:szCs w:val="24"/>
          </w:rPr>
          <w:t xml:space="preserve"> bilhões</w:t>
        </w:r>
      </w:ins>
      <w:del w:id="177" w:author="Larissa Claudia Lopes de Araujo - SPREV" w:date="2021-01-07T15:33:00Z">
        <w:r w:rsidR="007F3FEA" w:rsidRPr="007F3FEA" w:rsidDel="006D5880">
          <w:rPr>
            <w:i w:val="0"/>
            <w:sz w:val="24"/>
            <w:szCs w:val="24"/>
          </w:rPr>
          <w:delText>00.000.000,00</w:delText>
        </w:r>
      </w:del>
      <w:r w:rsidR="007F3FEA">
        <w:rPr>
          <w:i w:val="0"/>
          <w:sz w:val="24"/>
          <w:szCs w:val="24"/>
        </w:rPr>
        <w:t xml:space="preserve">. </w:t>
      </w:r>
      <w:del w:id="178" w:author="Larissa Claudia Lopes de Araujo - SPREV" w:date="2021-01-11T09:21:00Z">
        <w:r w:rsidR="007F3FEA" w:rsidDel="00E241BF">
          <w:rPr>
            <w:i w:val="0"/>
            <w:sz w:val="24"/>
            <w:szCs w:val="24"/>
          </w:rPr>
          <w:delText>Seguiu i</w:delText>
        </w:r>
      </w:del>
      <w:ins w:id="179" w:author="Larissa Claudia Lopes de Araujo - SPREV" w:date="2021-01-11T09:21:00Z">
        <w:r w:rsidR="00E241BF">
          <w:rPr>
            <w:i w:val="0"/>
            <w:sz w:val="24"/>
            <w:szCs w:val="24"/>
          </w:rPr>
          <w:t>I</w:t>
        </w:r>
      </w:ins>
      <w:r w:rsidR="007F3FEA">
        <w:rPr>
          <w:i w:val="0"/>
          <w:sz w:val="24"/>
          <w:szCs w:val="24"/>
        </w:rPr>
        <w:t>nform</w:t>
      </w:r>
      <w:del w:id="180" w:author="Larissa Claudia Lopes de Araujo - SPREV" w:date="2021-01-11T09:22:00Z">
        <w:r w:rsidR="007F3FEA" w:rsidDel="00E241BF">
          <w:rPr>
            <w:i w:val="0"/>
            <w:sz w:val="24"/>
            <w:szCs w:val="24"/>
          </w:rPr>
          <w:delText>ando</w:delText>
        </w:r>
      </w:del>
      <w:ins w:id="181" w:author="Larissa Claudia Lopes de Araujo - SPREV" w:date="2021-01-11T09:22:00Z">
        <w:r w:rsidR="00E241BF">
          <w:rPr>
            <w:i w:val="0"/>
            <w:sz w:val="24"/>
            <w:szCs w:val="24"/>
          </w:rPr>
          <w:t>ou</w:t>
        </w:r>
      </w:ins>
      <w:ins w:id="182" w:author="Larissa Claudia Lopes de Araujo - SPREV" w:date="2021-01-11T09:21:00Z">
        <w:r w:rsidR="00E241BF">
          <w:rPr>
            <w:i w:val="0"/>
            <w:sz w:val="24"/>
            <w:szCs w:val="24"/>
          </w:rPr>
          <w:t>, também</w:t>
        </w:r>
      </w:ins>
      <w:ins w:id="183" w:author="Larissa Claudia Lopes de Araujo - SPREV" w:date="2021-01-11T09:22:00Z">
        <w:r w:rsidR="00E241BF">
          <w:rPr>
            <w:i w:val="0"/>
            <w:sz w:val="24"/>
            <w:szCs w:val="24"/>
          </w:rPr>
          <w:t>, a ‘não arrecadação’ que são</w:t>
        </w:r>
      </w:ins>
      <w:ins w:id="184" w:author="Larissa Claudia Lopes de Araujo - SPREV" w:date="2021-01-11T09:21:00Z">
        <w:r w:rsidR="00E241BF">
          <w:rPr>
            <w:i w:val="0"/>
            <w:sz w:val="24"/>
            <w:szCs w:val="24"/>
          </w:rPr>
          <w:t xml:space="preserve"> </w:t>
        </w:r>
      </w:ins>
      <w:del w:id="185" w:author="Larissa Claudia Lopes de Araujo - SPREV" w:date="2021-01-11T09:21:00Z">
        <w:r w:rsidR="007F3FEA" w:rsidDel="00E241BF">
          <w:rPr>
            <w:i w:val="0"/>
            <w:sz w:val="24"/>
            <w:szCs w:val="24"/>
          </w:rPr>
          <w:delText xml:space="preserve"> que </w:delText>
        </w:r>
      </w:del>
      <w:r w:rsidR="007F3FEA">
        <w:rPr>
          <w:i w:val="0"/>
          <w:sz w:val="24"/>
          <w:szCs w:val="24"/>
        </w:rPr>
        <w:t xml:space="preserve">a soma das renúncias tributárias, amparadas por lei, </w:t>
      </w:r>
      <w:ins w:id="186" w:author="Larissa Claudia Lopes de Araujo - SPREV" w:date="2021-01-11T09:23:00Z">
        <w:r w:rsidR="00E241BF">
          <w:rPr>
            <w:i w:val="0"/>
            <w:sz w:val="24"/>
            <w:szCs w:val="24"/>
          </w:rPr>
          <w:t xml:space="preserve">que </w:t>
        </w:r>
        <w:r w:rsidR="00E241BF" w:rsidRPr="00E241BF">
          <w:rPr>
            <w:i w:val="0"/>
            <w:sz w:val="24"/>
            <w:szCs w:val="24"/>
          </w:rPr>
          <w:t xml:space="preserve">desonera o contribuinte em diversas situações </w:t>
        </w:r>
      </w:ins>
      <w:r w:rsidR="007F3FEA">
        <w:rPr>
          <w:i w:val="0"/>
          <w:sz w:val="24"/>
          <w:szCs w:val="24"/>
        </w:rPr>
        <w:t xml:space="preserve">nos setores: Dona de Casa, </w:t>
      </w:r>
      <w:ins w:id="187" w:author="Larissa Claudia Lopes de Araujo - SPREV" w:date="2021-01-12T13:00:00Z">
        <w:r w:rsidR="00BF4629" w:rsidRPr="00BF4629">
          <w:rPr>
            <w:i w:val="0"/>
            <w:sz w:val="24"/>
            <w:szCs w:val="24"/>
          </w:rPr>
          <w:lastRenderedPageBreak/>
          <w:t>Microempreendedor Individual (</w:t>
        </w:r>
      </w:ins>
      <w:r w:rsidR="007F3FEA" w:rsidRPr="00BF4629">
        <w:rPr>
          <w:i w:val="0"/>
          <w:sz w:val="24"/>
          <w:szCs w:val="24"/>
        </w:rPr>
        <w:t>MEI</w:t>
      </w:r>
      <w:ins w:id="188" w:author="Larissa Claudia Lopes de Araujo - SPREV" w:date="2021-01-12T13:00:00Z">
        <w:r w:rsidR="00BF4629" w:rsidRPr="00BF4629">
          <w:rPr>
            <w:i w:val="0"/>
            <w:sz w:val="24"/>
            <w:szCs w:val="24"/>
          </w:rPr>
          <w:t>)</w:t>
        </w:r>
      </w:ins>
      <w:r w:rsidR="007F3FEA" w:rsidRPr="00BF4629">
        <w:rPr>
          <w:i w:val="0"/>
          <w:sz w:val="24"/>
          <w:szCs w:val="24"/>
        </w:rPr>
        <w:t xml:space="preserve">, </w:t>
      </w:r>
      <w:ins w:id="189" w:author="Larissa Claudia Lopes de Araujo - SPREV" w:date="2021-01-12T13:01:00Z">
        <w:r w:rsidR="00BF4629" w:rsidRPr="00BF4629">
          <w:rPr>
            <w:i w:val="0"/>
            <w:sz w:val="24"/>
            <w:szCs w:val="24"/>
          </w:rPr>
          <w:t>Fundo de Assistência ao Trabalhador Rural (</w:t>
        </w:r>
      </w:ins>
      <w:r w:rsidR="007F3FEA" w:rsidRPr="00BF4629">
        <w:rPr>
          <w:i w:val="0"/>
          <w:sz w:val="24"/>
          <w:szCs w:val="24"/>
        </w:rPr>
        <w:t>FUNRURAL</w:t>
      </w:r>
      <w:ins w:id="190" w:author="Larissa Claudia Lopes de Araujo - SPREV" w:date="2021-01-12T13:01:00Z">
        <w:r w:rsidR="00BF4629">
          <w:rPr>
            <w:i w:val="0"/>
            <w:sz w:val="24"/>
            <w:szCs w:val="24"/>
          </w:rPr>
          <w:t>)</w:t>
        </w:r>
      </w:ins>
      <w:r w:rsidR="007F3FEA">
        <w:rPr>
          <w:i w:val="0"/>
          <w:sz w:val="24"/>
          <w:szCs w:val="24"/>
        </w:rPr>
        <w:t xml:space="preserve">, Exportação da Produção Rural, Desoneração da Folha de Salários, Entidades Filantrópicas e Simples Nacional saltaram de </w:t>
      </w:r>
      <w:r w:rsidR="007F3FEA" w:rsidRPr="007F3FEA">
        <w:rPr>
          <w:i w:val="0"/>
          <w:sz w:val="24"/>
          <w:szCs w:val="24"/>
        </w:rPr>
        <w:t xml:space="preserve">R$ </w:t>
      </w:r>
      <w:r w:rsidR="007F3FEA">
        <w:rPr>
          <w:i w:val="0"/>
          <w:sz w:val="24"/>
          <w:szCs w:val="24"/>
        </w:rPr>
        <w:t>59</w:t>
      </w:r>
      <w:r w:rsidR="007F3FEA" w:rsidRPr="007F3FEA">
        <w:rPr>
          <w:i w:val="0"/>
          <w:sz w:val="24"/>
          <w:szCs w:val="24"/>
        </w:rPr>
        <w:t>.</w:t>
      </w:r>
      <w:r w:rsidR="007F3FEA">
        <w:rPr>
          <w:i w:val="0"/>
          <w:sz w:val="24"/>
          <w:szCs w:val="24"/>
        </w:rPr>
        <w:t>9</w:t>
      </w:r>
      <w:ins w:id="191" w:author="Larissa Claudia Lopes de Araujo - SPREV" w:date="2021-01-07T15:35:00Z">
        <w:r w:rsidR="006D5880">
          <w:rPr>
            <w:i w:val="0"/>
            <w:sz w:val="24"/>
            <w:szCs w:val="24"/>
          </w:rPr>
          <w:t xml:space="preserve"> bilhões</w:t>
        </w:r>
      </w:ins>
      <w:del w:id="192" w:author="Larissa Claudia Lopes de Araujo - SPREV" w:date="2021-01-07T15:35:00Z">
        <w:r w:rsidR="007F3FEA" w:rsidRPr="007F3FEA" w:rsidDel="006D5880">
          <w:rPr>
            <w:i w:val="0"/>
            <w:sz w:val="24"/>
            <w:szCs w:val="24"/>
          </w:rPr>
          <w:delText>00.000.000,00</w:delText>
        </w:r>
      </w:del>
      <w:r w:rsidR="007F3FEA">
        <w:rPr>
          <w:i w:val="0"/>
          <w:sz w:val="24"/>
          <w:szCs w:val="24"/>
        </w:rPr>
        <w:t xml:space="preserve"> em 2018 para </w:t>
      </w:r>
      <w:r w:rsidR="007F3FEA" w:rsidRPr="007F3FEA">
        <w:rPr>
          <w:i w:val="0"/>
          <w:color w:val="auto"/>
          <w:sz w:val="24"/>
          <w:szCs w:val="24"/>
        </w:rPr>
        <w:t>62.</w:t>
      </w:r>
      <w:r w:rsidR="007F3FEA">
        <w:rPr>
          <w:i w:val="0"/>
          <w:color w:val="auto"/>
          <w:sz w:val="24"/>
          <w:szCs w:val="24"/>
        </w:rPr>
        <w:t>1</w:t>
      </w:r>
      <w:del w:id="193" w:author="Larissa Claudia Lopes de Araujo - SPREV" w:date="2021-01-07T15:35:00Z">
        <w:r w:rsidR="007F3FEA" w:rsidRPr="007F3FEA" w:rsidDel="006D5880">
          <w:rPr>
            <w:i w:val="0"/>
            <w:color w:val="auto"/>
            <w:sz w:val="24"/>
            <w:szCs w:val="24"/>
          </w:rPr>
          <w:delText>00.000.000,00</w:delText>
        </w:r>
      </w:del>
      <w:ins w:id="194" w:author="Larissa Claudia Lopes de Araujo - SPREV" w:date="2021-01-07T15:35:00Z">
        <w:r w:rsidR="006D5880">
          <w:rPr>
            <w:i w:val="0"/>
            <w:color w:val="auto"/>
            <w:sz w:val="24"/>
            <w:szCs w:val="24"/>
          </w:rPr>
          <w:t xml:space="preserve"> bilhões</w:t>
        </w:r>
      </w:ins>
      <w:r w:rsidR="007F3FEA">
        <w:rPr>
          <w:i w:val="0"/>
          <w:color w:val="auto"/>
          <w:sz w:val="24"/>
          <w:szCs w:val="24"/>
        </w:rPr>
        <w:t xml:space="preserve"> em 2019. Salientou que a desoneração da folha salarial </w:t>
      </w:r>
      <w:r w:rsidR="009669DA">
        <w:rPr>
          <w:i w:val="0"/>
          <w:color w:val="auto"/>
          <w:sz w:val="24"/>
          <w:szCs w:val="24"/>
        </w:rPr>
        <w:t xml:space="preserve">sofreu modificações com a redução de quase 30 </w:t>
      </w:r>
      <w:ins w:id="195" w:author="Larissa Claudia Lopes de Araujo - SPREV" w:date="2021-01-11T10:28:00Z">
        <w:r w:rsidR="003A582F">
          <w:rPr>
            <w:i w:val="0"/>
            <w:color w:val="auto"/>
            <w:sz w:val="24"/>
            <w:szCs w:val="24"/>
          </w:rPr>
          <w:t xml:space="preserve">setores </w:t>
        </w:r>
      </w:ins>
      <w:r w:rsidR="009669DA">
        <w:rPr>
          <w:i w:val="0"/>
          <w:color w:val="auto"/>
          <w:sz w:val="24"/>
          <w:szCs w:val="24"/>
        </w:rPr>
        <w:t xml:space="preserve">para os atuais </w:t>
      </w:r>
      <w:r w:rsidR="007F3FEA">
        <w:rPr>
          <w:i w:val="0"/>
          <w:color w:val="auto"/>
          <w:sz w:val="24"/>
          <w:szCs w:val="24"/>
        </w:rPr>
        <w:t>17 setores contemplados de acordo com o comando legislativo</w:t>
      </w:r>
      <w:r w:rsidR="009669DA">
        <w:rPr>
          <w:i w:val="0"/>
          <w:color w:val="auto"/>
          <w:sz w:val="24"/>
          <w:szCs w:val="24"/>
        </w:rPr>
        <w:t xml:space="preserve">, fazendo com que a renúncia caísse de R$ </w:t>
      </w:r>
      <w:r w:rsidR="009669DA" w:rsidRPr="009669DA">
        <w:rPr>
          <w:i w:val="0"/>
          <w:color w:val="auto"/>
          <w:sz w:val="24"/>
          <w:szCs w:val="24"/>
        </w:rPr>
        <w:t>12.4</w:t>
      </w:r>
      <w:ins w:id="196" w:author="Larissa Claudia Lopes de Araujo - SPREV" w:date="2021-01-07T15:34:00Z">
        <w:r w:rsidR="006D5880">
          <w:rPr>
            <w:i w:val="0"/>
            <w:color w:val="auto"/>
            <w:sz w:val="24"/>
            <w:szCs w:val="24"/>
          </w:rPr>
          <w:t xml:space="preserve"> bilhões</w:t>
        </w:r>
      </w:ins>
      <w:del w:id="197" w:author="Larissa Claudia Lopes de Araujo - SPREV" w:date="2021-01-07T15:34:00Z">
        <w:r w:rsidR="009669DA" w:rsidRPr="009669DA" w:rsidDel="006D5880">
          <w:rPr>
            <w:i w:val="0"/>
            <w:color w:val="auto"/>
            <w:sz w:val="24"/>
            <w:szCs w:val="24"/>
          </w:rPr>
          <w:delText>00.000.000,00</w:delText>
        </w:r>
      </w:del>
      <w:r w:rsidR="009669DA">
        <w:rPr>
          <w:i w:val="0"/>
          <w:color w:val="auto"/>
          <w:sz w:val="24"/>
          <w:szCs w:val="24"/>
        </w:rPr>
        <w:t xml:space="preserve"> em 2018 para </w:t>
      </w:r>
      <w:r w:rsidR="009669DA" w:rsidRPr="009669DA">
        <w:rPr>
          <w:i w:val="0"/>
          <w:color w:val="auto"/>
          <w:sz w:val="24"/>
          <w:szCs w:val="24"/>
        </w:rPr>
        <w:t>R$ 9.8</w:t>
      </w:r>
      <w:ins w:id="198" w:author="Larissa Claudia Lopes de Araujo - SPREV" w:date="2021-01-07T15:34:00Z">
        <w:r w:rsidR="006D5880">
          <w:rPr>
            <w:i w:val="0"/>
            <w:color w:val="auto"/>
            <w:sz w:val="24"/>
            <w:szCs w:val="24"/>
          </w:rPr>
          <w:t xml:space="preserve"> bilhões</w:t>
        </w:r>
      </w:ins>
      <w:del w:id="199" w:author="Larissa Claudia Lopes de Araujo - SPREV" w:date="2021-01-07T15:34:00Z">
        <w:r w:rsidR="009669DA" w:rsidRPr="009669DA" w:rsidDel="006D5880">
          <w:rPr>
            <w:i w:val="0"/>
            <w:color w:val="auto"/>
            <w:sz w:val="24"/>
            <w:szCs w:val="24"/>
          </w:rPr>
          <w:delText>00.000.000,00</w:delText>
        </w:r>
      </w:del>
      <w:r w:rsidR="009669DA">
        <w:rPr>
          <w:i w:val="0"/>
          <w:color w:val="auto"/>
          <w:sz w:val="24"/>
          <w:szCs w:val="24"/>
        </w:rPr>
        <w:t xml:space="preserve"> em 2019. Em relação ao PIB, salientou </w:t>
      </w:r>
      <w:ins w:id="200" w:author="Larissa Claudia Lopes de Araujo - SPREV" w:date="2021-01-11T10:33:00Z">
        <w:r w:rsidR="003A582F">
          <w:rPr>
            <w:i w:val="0"/>
            <w:color w:val="auto"/>
            <w:sz w:val="24"/>
            <w:szCs w:val="24"/>
          </w:rPr>
          <w:t xml:space="preserve">que </w:t>
        </w:r>
      </w:ins>
      <w:r w:rsidR="009669DA">
        <w:rPr>
          <w:i w:val="0"/>
          <w:color w:val="auto"/>
          <w:sz w:val="24"/>
          <w:szCs w:val="24"/>
        </w:rPr>
        <w:t xml:space="preserve">a arrecadação bruta caiu 0,1%, saindo de </w:t>
      </w:r>
      <w:r w:rsidR="00574F2D">
        <w:rPr>
          <w:i w:val="0"/>
          <w:color w:val="auto"/>
          <w:sz w:val="24"/>
          <w:szCs w:val="24"/>
        </w:rPr>
        <w:t xml:space="preserve">6,1% para 6,0% do PIB, enquanto </w:t>
      </w:r>
      <w:ins w:id="201" w:author="Larissa Claudia Lopes de Araujo - SPREV" w:date="2021-01-11T10:33:00Z">
        <w:r w:rsidR="003A582F">
          <w:rPr>
            <w:i w:val="0"/>
            <w:color w:val="auto"/>
            <w:sz w:val="24"/>
            <w:szCs w:val="24"/>
          </w:rPr>
          <w:t xml:space="preserve">que </w:t>
        </w:r>
      </w:ins>
      <w:r w:rsidR="00574F2D">
        <w:rPr>
          <w:i w:val="0"/>
          <w:color w:val="auto"/>
          <w:sz w:val="24"/>
          <w:szCs w:val="24"/>
        </w:rPr>
        <w:t xml:space="preserve">a arrecadação </w:t>
      </w:r>
      <w:r w:rsidR="009669DA">
        <w:rPr>
          <w:i w:val="0"/>
          <w:color w:val="auto"/>
          <w:sz w:val="24"/>
          <w:szCs w:val="24"/>
        </w:rPr>
        <w:t xml:space="preserve">líquida teve um ligeiro aumento </w:t>
      </w:r>
      <w:r w:rsidR="00574F2D">
        <w:rPr>
          <w:i w:val="0"/>
          <w:color w:val="auto"/>
          <w:sz w:val="24"/>
          <w:szCs w:val="24"/>
        </w:rPr>
        <w:t>passando de</w:t>
      </w:r>
      <w:r w:rsidR="009669DA">
        <w:rPr>
          <w:i w:val="0"/>
          <w:color w:val="auto"/>
          <w:sz w:val="24"/>
          <w:szCs w:val="24"/>
        </w:rPr>
        <w:t xml:space="preserve"> 5,5% para 5,6% do PIB</w:t>
      </w:r>
      <w:r w:rsidR="00574F2D">
        <w:rPr>
          <w:i w:val="0"/>
          <w:color w:val="auto"/>
          <w:sz w:val="24"/>
          <w:szCs w:val="24"/>
        </w:rPr>
        <w:t xml:space="preserve"> em 2019. </w:t>
      </w:r>
      <w:ins w:id="202" w:author="Larissa Claudia Lopes de Araujo - SPREV" w:date="2021-01-11T10:35:00Z">
        <w:r w:rsidR="003A582F">
          <w:rPr>
            <w:i w:val="0"/>
            <w:color w:val="auto"/>
            <w:sz w:val="24"/>
            <w:szCs w:val="24"/>
          </w:rPr>
          <w:t xml:space="preserve">Sobre as ações de fiscalização, </w:t>
        </w:r>
      </w:ins>
      <w:del w:id="203" w:author="Larissa Claudia Lopes de Araujo - SPREV" w:date="2021-01-11T10:35:00Z">
        <w:r w:rsidR="00574F2D" w:rsidDel="003A582F">
          <w:rPr>
            <w:i w:val="0"/>
            <w:color w:val="auto"/>
            <w:sz w:val="24"/>
            <w:szCs w:val="24"/>
          </w:rPr>
          <w:delText>I</w:delText>
        </w:r>
      </w:del>
      <w:ins w:id="204" w:author="Larissa Claudia Lopes de Araujo - SPREV" w:date="2021-01-11T10:35:00Z">
        <w:r w:rsidR="003A582F">
          <w:rPr>
            <w:i w:val="0"/>
            <w:color w:val="auto"/>
            <w:sz w:val="24"/>
            <w:szCs w:val="24"/>
          </w:rPr>
          <w:t>i</w:t>
        </w:r>
      </w:ins>
      <w:r w:rsidR="00574F2D">
        <w:rPr>
          <w:i w:val="0"/>
          <w:color w:val="auto"/>
          <w:sz w:val="24"/>
          <w:szCs w:val="24"/>
        </w:rPr>
        <w:t>nformou que a Receita Federal autuou 2.228 contribuintes em 2018 com a constituição de um crédito no valor de</w:t>
      </w:r>
      <w:r w:rsidR="00574F2D" w:rsidRPr="00574F2D">
        <w:t xml:space="preserve"> </w:t>
      </w:r>
      <w:r w:rsidR="00574F2D" w:rsidRPr="00574F2D">
        <w:rPr>
          <w:i w:val="0"/>
          <w:color w:val="auto"/>
          <w:sz w:val="24"/>
          <w:szCs w:val="24"/>
        </w:rPr>
        <w:t>R$ 14.078</w:t>
      </w:r>
      <w:ins w:id="205" w:author="Larissa Claudia Lopes de Araujo - SPREV" w:date="2021-01-11T10:36:00Z">
        <w:r w:rsidR="003A582F">
          <w:rPr>
            <w:i w:val="0"/>
            <w:color w:val="auto"/>
            <w:sz w:val="24"/>
            <w:szCs w:val="24"/>
          </w:rPr>
          <w:t xml:space="preserve"> bilhões</w:t>
        </w:r>
      </w:ins>
      <w:del w:id="206" w:author="Larissa Claudia Lopes de Araujo - SPREV" w:date="2021-01-11T10:36:00Z">
        <w:r w:rsidR="00574F2D" w:rsidRPr="00574F2D" w:rsidDel="003A582F">
          <w:rPr>
            <w:i w:val="0"/>
            <w:color w:val="auto"/>
            <w:sz w:val="24"/>
            <w:szCs w:val="24"/>
          </w:rPr>
          <w:delText>.000.000,00</w:delText>
        </w:r>
      </w:del>
      <w:r w:rsidR="00574F2D">
        <w:rPr>
          <w:i w:val="0"/>
          <w:color w:val="auto"/>
          <w:sz w:val="24"/>
          <w:szCs w:val="24"/>
        </w:rPr>
        <w:t xml:space="preserve">, além de </w:t>
      </w:r>
      <w:r w:rsidR="00574F2D" w:rsidRPr="00574F2D">
        <w:rPr>
          <w:i w:val="0"/>
          <w:color w:val="auto"/>
          <w:sz w:val="24"/>
          <w:szCs w:val="24"/>
        </w:rPr>
        <w:t>R$ 379</w:t>
      </w:r>
      <w:ins w:id="207" w:author="Larissa Claudia Lopes de Araujo - SPREV" w:date="2021-01-07T15:34:00Z">
        <w:r w:rsidR="006D5880">
          <w:rPr>
            <w:i w:val="0"/>
            <w:color w:val="auto"/>
            <w:sz w:val="24"/>
            <w:szCs w:val="24"/>
          </w:rPr>
          <w:t xml:space="preserve"> milhões</w:t>
        </w:r>
      </w:ins>
      <w:del w:id="208" w:author="Larissa Claudia Lopes de Araujo - SPREV" w:date="2021-01-07T15:34:00Z">
        <w:r w:rsidR="00574F2D" w:rsidRPr="00574F2D" w:rsidDel="006D5880">
          <w:rPr>
            <w:i w:val="0"/>
            <w:color w:val="auto"/>
            <w:sz w:val="24"/>
            <w:szCs w:val="24"/>
          </w:rPr>
          <w:delText>.000.000,00</w:delText>
        </w:r>
      </w:del>
      <w:r w:rsidR="00574F2D">
        <w:rPr>
          <w:i w:val="0"/>
          <w:color w:val="auto"/>
          <w:sz w:val="24"/>
          <w:szCs w:val="24"/>
        </w:rPr>
        <w:t xml:space="preserve"> de multas </w:t>
      </w:r>
      <w:r w:rsidR="00574F2D" w:rsidRPr="00574F2D">
        <w:rPr>
          <w:i w:val="0"/>
          <w:color w:val="auto"/>
          <w:sz w:val="24"/>
          <w:szCs w:val="24"/>
        </w:rPr>
        <w:t>relativas à contribuição previdenciária</w:t>
      </w:r>
      <w:r w:rsidR="00574F2D">
        <w:rPr>
          <w:i w:val="0"/>
          <w:color w:val="auto"/>
          <w:sz w:val="24"/>
          <w:szCs w:val="24"/>
        </w:rPr>
        <w:t xml:space="preserve"> e</w:t>
      </w:r>
      <w:r w:rsidR="00574F2D" w:rsidRPr="00574F2D">
        <w:t xml:space="preserve"> </w:t>
      </w:r>
      <w:r w:rsidR="00574F2D" w:rsidRPr="00574F2D">
        <w:rPr>
          <w:i w:val="0"/>
          <w:color w:val="auto"/>
          <w:sz w:val="24"/>
          <w:szCs w:val="24"/>
        </w:rPr>
        <w:t>R$ 807</w:t>
      </w:r>
      <w:ins w:id="209" w:author="Larissa Claudia Lopes de Araujo - SPREV" w:date="2021-01-07T15:33:00Z">
        <w:r w:rsidR="006D5880">
          <w:rPr>
            <w:i w:val="0"/>
            <w:color w:val="auto"/>
            <w:sz w:val="24"/>
            <w:szCs w:val="24"/>
          </w:rPr>
          <w:t xml:space="preserve"> milhões</w:t>
        </w:r>
      </w:ins>
      <w:del w:id="210" w:author="Larissa Claudia Lopes de Araujo - SPREV" w:date="2021-01-07T15:33:00Z">
        <w:r w:rsidR="00574F2D" w:rsidRPr="00574F2D" w:rsidDel="006D5880">
          <w:rPr>
            <w:i w:val="0"/>
            <w:color w:val="auto"/>
            <w:sz w:val="24"/>
            <w:szCs w:val="24"/>
          </w:rPr>
          <w:delText>.000.000,00</w:delText>
        </w:r>
      </w:del>
      <w:r w:rsidR="00574F2D">
        <w:rPr>
          <w:i w:val="0"/>
          <w:color w:val="auto"/>
          <w:sz w:val="24"/>
          <w:szCs w:val="24"/>
        </w:rPr>
        <w:t xml:space="preserve"> de contribuição previdenciária lançada diretamente nos segurados no ano de 2018, sendo que o total lançado pela fiscalização em 2019 somou </w:t>
      </w:r>
      <w:r w:rsidR="00574F2D" w:rsidRPr="00574F2D">
        <w:rPr>
          <w:i w:val="0"/>
          <w:color w:val="auto"/>
          <w:sz w:val="24"/>
          <w:szCs w:val="24"/>
        </w:rPr>
        <w:t>R$ 16.8</w:t>
      </w:r>
      <w:ins w:id="211" w:author="Larissa Claudia Lopes de Araujo - SPREV" w:date="2021-01-07T15:34:00Z">
        <w:r w:rsidR="006D5880">
          <w:rPr>
            <w:i w:val="0"/>
            <w:color w:val="auto"/>
            <w:sz w:val="24"/>
            <w:szCs w:val="24"/>
          </w:rPr>
          <w:t xml:space="preserve"> bilhões</w:t>
        </w:r>
      </w:ins>
      <w:del w:id="212" w:author="Larissa Claudia Lopes de Araujo - SPREV" w:date="2021-01-07T15:34:00Z">
        <w:r w:rsidR="00574F2D" w:rsidRPr="00574F2D" w:rsidDel="006D5880">
          <w:rPr>
            <w:i w:val="0"/>
            <w:color w:val="auto"/>
            <w:sz w:val="24"/>
            <w:szCs w:val="24"/>
          </w:rPr>
          <w:delText>00.000.000,</w:delText>
        </w:r>
        <w:r w:rsidR="00574F2D" w:rsidDel="006D5880">
          <w:rPr>
            <w:i w:val="0"/>
            <w:color w:val="auto"/>
            <w:sz w:val="24"/>
            <w:szCs w:val="24"/>
          </w:rPr>
          <w:delText>00</w:delText>
        </w:r>
      </w:del>
      <w:r w:rsidR="00574F2D">
        <w:rPr>
          <w:i w:val="0"/>
          <w:color w:val="auto"/>
          <w:sz w:val="24"/>
          <w:szCs w:val="24"/>
        </w:rPr>
        <w:t>. Concluiu dizendo que o</w:t>
      </w:r>
      <w:r w:rsidR="00144923">
        <w:rPr>
          <w:i w:val="0"/>
          <w:color w:val="auto"/>
          <w:sz w:val="24"/>
          <w:szCs w:val="24"/>
        </w:rPr>
        <w:t>s</w:t>
      </w:r>
      <w:r w:rsidR="00574F2D">
        <w:rPr>
          <w:i w:val="0"/>
          <w:color w:val="auto"/>
          <w:sz w:val="24"/>
          <w:szCs w:val="24"/>
        </w:rPr>
        <w:t xml:space="preserve"> tributos com maior arrecadação tendem a ter o maior número de autuações</w:t>
      </w:r>
      <w:r w:rsidR="00144923">
        <w:rPr>
          <w:i w:val="0"/>
          <w:color w:val="auto"/>
          <w:sz w:val="24"/>
          <w:szCs w:val="24"/>
        </w:rPr>
        <w:t>, como é o caso do Imposto de Renda, contribuição social e COFINS, porém, salientou que a Receita Federal não mede esforço e tem muita dedicação na cobrança das contribuições previdenciárias, e encerrou se colocando à disposição para quaisquer esclarecimentos.</w:t>
      </w:r>
      <w:r w:rsidR="00294D92">
        <w:rPr>
          <w:i w:val="0"/>
          <w:color w:val="auto"/>
          <w:sz w:val="24"/>
          <w:szCs w:val="24"/>
        </w:rPr>
        <w:t xml:space="preserve"> </w:t>
      </w:r>
      <w:del w:id="213" w:author="Larissa Claudia Lopes de Araujo - SPREV" w:date="2021-01-11T11:32:00Z">
        <w:r w:rsidR="00294D92" w:rsidDel="001A1C00">
          <w:rPr>
            <w:i w:val="0"/>
            <w:color w:val="auto"/>
            <w:sz w:val="24"/>
            <w:szCs w:val="24"/>
          </w:rPr>
          <w:delText>Ato contínuo</w:delText>
        </w:r>
      </w:del>
      <w:ins w:id="214" w:author="Larissa Claudia Lopes de Araujo - SPREV" w:date="2021-01-11T11:32:00Z">
        <w:r w:rsidR="001A1C00">
          <w:rPr>
            <w:i w:val="0"/>
            <w:color w:val="auto"/>
            <w:sz w:val="24"/>
            <w:szCs w:val="24"/>
          </w:rPr>
          <w:t>Na sequência</w:t>
        </w:r>
      </w:ins>
      <w:r w:rsidR="00294D92">
        <w:rPr>
          <w:i w:val="0"/>
          <w:color w:val="auto"/>
          <w:sz w:val="24"/>
          <w:szCs w:val="24"/>
        </w:rPr>
        <w:t xml:space="preserve">, o Sr. </w:t>
      </w:r>
      <w:del w:id="215" w:author="Larissa Claudia Lopes de Araujo - SPREV" w:date="2021-01-11T11:32:00Z">
        <w:r w:rsidR="00294D92" w:rsidDel="001A1C00">
          <w:rPr>
            <w:i w:val="0"/>
            <w:color w:val="auto"/>
            <w:sz w:val="24"/>
            <w:szCs w:val="24"/>
          </w:rPr>
          <w:delText>Bruno Bianco Leal</w:delText>
        </w:r>
      </w:del>
      <w:ins w:id="216" w:author="Larissa Claudia Lopes de Araujo - SPREV" w:date="2021-01-11T11:32:00Z">
        <w:r w:rsidR="001A1C00">
          <w:rPr>
            <w:i w:val="0"/>
            <w:color w:val="auto"/>
            <w:sz w:val="24"/>
            <w:szCs w:val="24"/>
          </w:rPr>
          <w:t>Presidente</w:t>
        </w:r>
      </w:ins>
      <w:r w:rsidR="00294D92">
        <w:rPr>
          <w:i w:val="0"/>
          <w:color w:val="auto"/>
          <w:sz w:val="24"/>
          <w:szCs w:val="24"/>
        </w:rPr>
        <w:t xml:space="preserve"> agradeceu ao Sr. Claudemir e franqueou a palavra aos conselheiros. De pronto, o Sr. Narlon Gutierre Nogueira destacou a importância dessa prestação de contas ao CNPS, </w:t>
      </w:r>
      <w:del w:id="217" w:author="Larissa Claudia Lopes de Araujo - SPREV" w:date="2021-01-11T11:34:00Z">
        <w:r w:rsidR="00294D92" w:rsidDel="00CE1CB4">
          <w:rPr>
            <w:i w:val="0"/>
            <w:color w:val="auto"/>
            <w:sz w:val="24"/>
            <w:szCs w:val="24"/>
          </w:rPr>
          <w:delText xml:space="preserve">até </w:delText>
        </w:r>
      </w:del>
      <w:r w:rsidR="00294D92">
        <w:rPr>
          <w:i w:val="0"/>
          <w:color w:val="auto"/>
          <w:sz w:val="24"/>
          <w:szCs w:val="24"/>
        </w:rPr>
        <w:t>porque</w:t>
      </w:r>
      <w:del w:id="218" w:author="Larissa Claudia Lopes de Araujo - SPREV" w:date="2021-01-11T11:34:00Z">
        <w:r w:rsidR="00294D92" w:rsidDel="00CE1CB4">
          <w:rPr>
            <w:i w:val="0"/>
            <w:color w:val="auto"/>
            <w:sz w:val="24"/>
            <w:szCs w:val="24"/>
          </w:rPr>
          <w:delText>,</w:delText>
        </w:r>
      </w:del>
      <w:r w:rsidR="00294D92">
        <w:rPr>
          <w:i w:val="0"/>
          <w:color w:val="auto"/>
          <w:sz w:val="24"/>
          <w:szCs w:val="24"/>
        </w:rPr>
        <w:t xml:space="preserve"> se trata de uma previsão legal e informou que a intenção é que os trabalhos sejam ajustados para que </w:t>
      </w:r>
      <w:del w:id="219" w:author="Larissa Claudia Lopes de Araujo - SPREV" w:date="2021-01-11T11:34:00Z">
        <w:r w:rsidR="00294D92" w:rsidDel="00CE1CB4">
          <w:rPr>
            <w:i w:val="0"/>
            <w:color w:val="auto"/>
            <w:sz w:val="24"/>
            <w:szCs w:val="24"/>
          </w:rPr>
          <w:delText>ess</w:delText>
        </w:r>
      </w:del>
      <w:r w:rsidR="00294D92">
        <w:rPr>
          <w:i w:val="0"/>
          <w:color w:val="auto"/>
          <w:sz w:val="24"/>
          <w:szCs w:val="24"/>
        </w:rPr>
        <w:t>a</w:t>
      </w:r>
      <w:ins w:id="220" w:author="Larissa Claudia Lopes de Araujo - SPREV" w:date="2021-01-11T11:34:00Z">
        <w:r w:rsidR="00CE1CB4">
          <w:rPr>
            <w:i w:val="0"/>
            <w:color w:val="auto"/>
            <w:sz w:val="24"/>
            <w:szCs w:val="24"/>
          </w:rPr>
          <w:t>s</w:t>
        </w:r>
      </w:ins>
      <w:r w:rsidR="00294D92">
        <w:rPr>
          <w:i w:val="0"/>
          <w:color w:val="auto"/>
          <w:sz w:val="24"/>
          <w:szCs w:val="24"/>
        </w:rPr>
        <w:t xml:space="preserve"> </w:t>
      </w:r>
      <w:del w:id="221" w:author="Larissa Claudia Lopes de Araujo - SPREV" w:date="2021-01-11T11:34:00Z">
        <w:r w:rsidR="00294D92" w:rsidDel="00CE1CB4">
          <w:rPr>
            <w:i w:val="0"/>
            <w:color w:val="auto"/>
            <w:sz w:val="24"/>
            <w:szCs w:val="24"/>
          </w:rPr>
          <w:delText xml:space="preserve">prestação </w:delText>
        </w:r>
      </w:del>
      <w:ins w:id="222" w:author="Larissa Claudia Lopes de Araujo - SPREV" w:date="2021-01-11T11:34:00Z">
        <w:r w:rsidR="00CE1CB4">
          <w:rPr>
            <w:i w:val="0"/>
            <w:color w:val="auto"/>
            <w:sz w:val="24"/>
            <w:szCs w:val="24"/>
          </w:rPr>
          <w:t xml:space="preserve">prestações </w:t>
        </w:r>
      </w:ins>
      <w:r w:rsidR="00294D92">
        <w:rPr>
          <w:i w:val="0"/>
          <w:color w:val="auto"/>
          <w:sz w:val="24"/>
          <w:szCs w:val="24"/>
        </w:rPr>
        <w:t>de contas do exercício anterior, passe</w:t>
      </w:r>
      <w:ins w:id="223" w:author="Larissa Claudia Lopes de Araujo - SPREV" w:date="2021-01-11T11:35:00Z">
        <w:r w:rsidR="00CE1CB4">
          <w:rPr>
            <w:i w:val="0"/>
            <w:color w:val="auto"/>
            <w:sz w:val="24"/>
            <w:szCs w:val="24"/>
          </w:rPr>
          <w:t>m</w:t>
        </w:r>
      </w:ins>
      <w:r w:rsidR="00294D92">
        <w:rPr>
          <w:i w:val="0"/>
          <w:color w:val="auto"/>
          <w:sz w:val="24"/>
          <w:szCs w:val="24"/>
        </w:rPr>
        <w:t xml:space="preserve"> a ser realizado</w:t>
      </w:r>
      <w:ins w:id="224" w:author="Larissa Claudia Lopes de Araujo - SPREV" w:date="2021-01-11T11:35:00Z">
        <w:r w:rsidR="00CE1CB4">
          <w:rPr>
            <w:i w:val="0"/>
            <w:color w:val="auto"/>
            <w:sz w:val="24"/>
            <w:szCs w:val="24"/>
          </w:rPr>
          <w:t>s</w:t>
        </w:r>
      </w:ins>
      <w:r w:rsidR="00294D92">
        <w:rPr>
          <w:i w:val="0"/>
          <w:color w:val="auto"/>
          <w:sz w:val="24"/>
          <w:szCs w:val="24"/>
        </w:rPr>
        <w:t xml:space="preserve"> no final do 1º </w:t>
      </w:r>
      <w:r w:rsidR="00FC2D1F">
        <w:rPr>
          <w:i w:val="0"/>
          <w:color w:val="auto"/>
          <w:sz w:val="24"/>
          <w:szCs w:val="24"/>
        </w:rPr>
        <w:t xml:space="preserve">trimestre </w:t>
      </w:r>
      <w:r w:rsidR="00294D92">
        <w:rPr>
          <w:i w:val="0"/>
          <w:color w:val="auto"/>
          <w:sz w:val="24"/>
          <w:szCs w:val="24"/>
        </w:rPr>
        <w:t>de cada ano, valendo a partir de 2021.</w:t>
      </w:r>
      <w:r w:rsidR="006A380E">
        <w:rPr>
          <w:i w:val="0"/>
          <w:color w:val="auto"/>
          <w:sz w:val="24"/>
          <w:szCs w:val="24"/>
        </w:rPr>
        <w:t xml:space="preserve"> Salientou que o sistema de fiscalização evoluiu muito nas últimas décadas e que a redução das fiscalizações presenciais do auditor fiscal, não significam uma diminuição na fiscalização, visto que atualmente, as informações são cruzadas pelos sistemas e a fiscalização se dá de forma automatizada na maioria dos casos. Não havendo mais manifestação o Sr. </w:t>
      </w:r>
      <w:del w:id="225" w:author="Larissa Claudia Lopes de Araujo - SPREV" w:date="2021-01-11T11:32:00Z">
        <w:r w:rsidR="006A380E" w:rsidDel="00CE1CB4">
          <w:rPr>
            <w:i w:val="0"/>
            <w:color w:val="auto"/>
            <w:sz w:val="24"/>
            <w:szCs w:val="24"/>
          </w:rPr>
          <w:delText>Bruno Bianco Leal</w:delText>
        </w:r>
      </w:del>
      <w:ins w:id="226" w:author="Larissa Claudia Lopes de Araujo - SPREV" w:date="2021-01-11T11:32:00Z">
        <w:r w:rsidR="00CE1CB4">
          <w:rPr>
            <w:i w:val="0"/>
            <w:color w:val="auto"/>
            <w:sz w:val="24"/>
            <w:szCs w:val="24"/>
          </w:rPr>
          <w:t>Presidente</w:t>
        </w:r>
      </w:ins>
      <w:r w:rsidR="006A380E">
        <w:rPr>
          <w:i w:val="0"/>
          <w:color w:val="auto"/>
          <w:sz w:val="24"/>
          <w:szCs w:val="24"/>
        </w:rPr>
        <w:t xml:space="preserve"> convidou o Presidente do INSS </w:t>
      </w:r>
      <w:del w:id="227" w:author="Larissa Claudia Lopes de Araujo - SPREV" w:date="2021-01-11T11:41:00Z">
        <w:r w:rsidR="006A380E" w:rsidDel="00CE1CB4">
          <w:rPr>
            <w:i w:val="0"/>
            <w:color w:val="auto"/>
            <w:sz w:val="24"/>
            <w:szCs w:val="24"/>
          </w:rPr>
          <w:delText xml:space="preserve">Leonardo Rolim </w:delText>
        </w:r>
      </w:del>
      <w:r w:rsidR="006A380E">
        <w:rPr>
          <w:i w:val="0"/>
          <w:color w:val="auto"/>
          <w:sz w:val="24"/>
          <w:szCs w:val="24"/>
        </w:rPr>
        <w:t xml:space="preserve">para realizar sua exposição sobre a fé de vida digital. Com a palavra, o Sr. Leonardo José Rolim Guimarães </w:t>
      </w:r>
      <w:r w:rsidR="00705F7D">
        <w:rPr>
          <w:i w:val="0"/>
          <w:color w:val="auto"/>
          <w:sz w:val="24"/>
          <w:szCs w:val="24"/>
        </w:rPr>
        <w:t xml:space="preserve">lembrou que o sistema de fé de vida tradicional foi suspenso em março, por ocasião ao início da pandemia e, informou que recentemente, esse prazo de suspensão foi prorrogado até janeiro de 2021. Falou que em substituição ao modelo tradicional, o INSS implementou a fé de vida </w:t>
      </w:r>
      <w:del w:id="228" w:author="Larissa Claudia Lopes de Araujo - SPREV" w:date="2021-01-11T11:44:00Z">
        <w:r w:rsidR="00705F7D" w:rsidDel="00414729">
          <w:rPr>
            <w:i w:val="0"/>
            <w:color w:val="auto"/>
            <w:sz w:val="24"/>
            <w:szCs w:val="24"/>
          </w:rPr>
          <w:delText xml:space="preserve">através </w:delText>
        </w:r>
      </w:del>
      <w:ins w:id="229" w:author="Larissa Claudia Lopes de Araujo - SPREV" w:date="2021-01-11T11:44:00Z">
        <w:r w:rsidR="00414729">
          <w:rPr>
            <w:i w:val="0"/>
            <w:color w:val="auto"/>
            <w:sz w:val="24"/>
            <w:szCs w:val="24"/>
          </w:rPr>
          <w:t xml:space="preserve">por meio </w:t>
        </w:r>
      </w:ins>
      <w:r w:rsidR="00DA70A3">
        <w:rPr>
          <w:i w:val="0"/>
          <w:color w:val="auto"/>
          <w:sz w:val="24"/>
          <w:szCs w:val="24"/>
        </w:rPr>
        <w:t>de um projeto piloto de</w:t>
      </w:r>
      <w:r w:rsidR="00705F7D">
        <w:rPr>
          <w:i w:val="0"/>
          <w:color w:val="auto"/>
          <w:sz w:val="24"/>
          <w:szCs w:val="24"/>
        </w:rPr>
        <w:t xml:space="preserve"> biometria facial</w:t>
      </w:r>
      <w:ins w:id="230" w:author="Larissa Claudia Lopes de Araujo - SPREV" w:date="2021-01-11T11:44:00Z">
        <w:r w:rsidR="00414729">
          <w:rPr>
            <w:i w:val="0"/>
            <w:color w:val="auto"/>
            <w:sz w:val="24"/>
            <w:szCs w:val="24"/>
          </w:rPr>
          <w:t>,</w:t>
        </w:r>
      </w:ins>
      <w:r w:rsidR="00DA70A3" w:rsidRPr="00DA70A3">
        <w:t xml:space="preserve"> </w:t>
      </w:r>
      <w:r w:rsidR="00DA70A3" w:rsidRPr="00DA70A3">
        <w:rPr>
          <w:i w:val="0"/>
          <w:color w:val="auto"/>
          <w:sz w:val="24"/>
          <w:szCs w:val="24"/>
        </w:rPr>
        <w:t>numa parceria com a DATAPREV, o SERPRO e a Secretaria de Gestão de Dados</w:t>
      </w:r>
      <w:r w:rsidR="00705F7D">
        <w:rPr>
          <w:i w:val="0"/>
          <w:color w:val="auto"/>
          <w:sz w:val="24"/>
          <w:szCs w:val="24"/>
        </w:rPr>
        <w:t>, utilizando as informações dos bancos de dados do</w:t>
      </w:r>
      <w:ins w:id="231" w:author="Larissa Claudia Lopes de Araujo - SPREV" w:date="2021-01-12T12:53:00Z">
        <w:r w:rsidR="00511C20">
          <w:rPr>
            <w:i w:val="0"/>
            <w:color w:val="auto"/>
            <w:sz w:val="24"/>
            <w:szCs w:val="24"/>
          </w:rPr>
          <w:t xml:space="preserve"> Tribunal Superior Eleitoral</w:t>
        </w:r>
      </w:ins>
      <w:r w:rsidR="00705F7D">
        <w:rPr>
          <w:i w:val="0"/>
          <w:color w:val="auto"/>
          <w:sz w:val="24"/>
          <w:szCs w:val="24"/>
        </w:rPr>
        <w:t xml:space="preserve"> </w:t>
      </w:r>
      <w:ins w:id="232" w:author="Larissa Claudia Lopes de Araujo - SPREV" w:date="2021-01-12T12:53:00Z">
        <w:r w:rsidR="00511C20">
          <w:rPr>
            <w:i w:val="0"/>
            <w:color w:val="auto"/>
            <w:sz w:val="24"/>
            <w:szCs w:val="24"/>
          </w:rPr>
          <w:t>(</w:t>
        </w:r>
      </w:ins>
      <w:r w:rsidR="00705F7D" w:rsidRPr="00BF4629">
        <w:rPr>
          <w:i w:val="0"/>
          <w:color w:val="auto"/>
          <w:sz w:val="24"/>
          <w:szCs w:val="24"/>
        </w:rPr>
        <w:t>TSE</w:t>
      </w:r>
      <w:ins w:id="233" w:author="Larissa Claudia Lopes de Araujo - SPREV" w:date="2021-01-12T12:53:00Z">
        <w:r w:rsidR="00511C20">
          <w:rPr>
            <w:i w:val="0"/>
            <w:color w:val="auto"/>
            <w:sz w:val="24"/>
            <w:szCs w:val="24"/>
          </w:rPr>
          <w:t>)</w:t>
        </w:r>
      </w:ins>
      <w:r w:rsidR="00705F7D">
        <w:rPr>
          <w:i w:val="0"/>
          <w:color w:val="auto"/>
          <w:sz w:val="24"/>
          <w:szCs w:val="24"/>
        </w:rPr>
        <w:t xml:space="preserve"> e da</w:t>
      </w:r>
      <w:ins w:id="234" w:author="Larissa Claudia Lopes de Araujo - SPREV" w:date="2021-01-12T12:53:00Z">
        <w:r w:rsidR="00511C20">
          <w:rPr>
            <w:i w:val="0"/>
            <w:color w:val="auto"/>
            <w:sz w:val="24"/>
            <w:szCs w:val="24"/>
          </w:rPr>
          <w:t xml:space="preserve"> </w:t>
        </w:r>
        <w:r w:rsidR="00511C20">
          <w:rPr>
            <w:i w:val="0"/>
            <w:color w:val="auto"/>
            <w:sz w:val="24"/>
            <w:szCs w:val="24"/>
          </w:rPr>
          <w:lastRenderedPageBreak/>
          <w:t>Carteira</w:t>
        </w:r>
      </w:ins>
      <w:ins w:id="235" w:author="Larissa Claudia Lopes de Araujo - SPREV" w:date="2021-01-12T12:54:00Z">
        <w:r w:rsidR="00511C20">
          <w:rPr>
            <w:i w:val="0"/>
            <w:color w:val="auto"/>
            <w:sz w:val="24"/>
            <w:szCs w:val="24"/>
          </w:rPr>
          <w:t xml:space="preserve"> Nacional de Habilitação</w:t>
        </w:r>
      </w:ins>
      <w:ins w:id="236" w:author="Larissa Claudia Lopes de Araujo - SPREV" w:date="2021-01-12T12:53:00Z">
        <w:r w:rsidR="00511C20">
          <w:rPr>
            <w:i w:val="0"/>
            <w:color w:val="auto"/>
            <w:sz w:val="24"/>
            <w:szCs w:val="24"/>
          </w:rPr>
          <w:t xml:space="preserve"> </w:t>
        </w:r>
      </w:ins>
      <w:del w:id="237" w:author="Larissa Claudia Lopes de Araujo - SPREV" w:date="2021-01-12T12:54:00Z">
        <w:r w:rsidR="00705F7D" w:rsidDel="00511C20">
          <w:rPr>
            <w:i w:val="0"/>
            <w:color w:val="auto"/>
            <w:sz w:val="24"/>
            <w:szCs w:val="24"/>
          </w:rPr>
          <w:delText xml:space="preserve"> </w:delText>
        </w:r>
      </w:del>
      <w:ins w:id="238" w:author="Larissa Claudia Lopes de Araujo - SPREV" w:date="2021-01-12T12:54:00Z">
        <w:r w:rsidR="00511C20">
          <w:rPr>
            <w:i w:val="0"/>
            <w:color w:val="auto"/>
            <w:sz w:val="24"/>
            <w:szCs w:val="24"/>
          </w:rPr>
          <w:t>(</w:t>
        </w:r>
      </w:ins>
      <w:r w:rsidR="00705F7D" w:rsidRPr="00BF4629">
        <w:rPr>
          <w:i w:val="0"/>
          <w:color w:val="auto"/>
          <w:sz w:val="24"/>
          <w:szCs w:val="24"/>
        </w:rPr>
        <w:t>CNH</w:t>
      </w:r>
      <w:ins w:id="239" w:author="Larissa Claudia Lopes de Araujo - SPREV" w:date="2021-01-12T12:54:00Z">
        <w:r w:rsidR="00511C20">
          <w:rPr>
            <w:i w:val="0"/>
            <w:color w:val="auto"/>
            <w:sz w:val="24"/>
            <w:szCs w:val="24"/>
          </w:rPr>
          <w:t>)</w:t>
        </w:r>
      </w:ins>
      <w:r w:rsidR="00705F7D">
        <w:rPr>
          <w:i w:val="0"/>
          <w:color w:val="auto"/>
          <w:sz w:val="24"/>
          <w:szCs w:val="24"/>
        </w:rPr>
        <w:t>, com aqueles beneficiários que deveriam ter realizado sua fé de vida até o mês de fevereiro de 2020.</w:t>
      </w:r>
      <w:r w:rsidR="00DA70A3">
        <w:rPr>
          <w:i w:val="0"/>
          <w:color w:val="auto"/>
          <w:sz w:val="24"/>
          <w:szCs w:val="24"/>
        </w:rPr>
        <w:t xml:space="preserve"> Falou que apesar do avanço, o modelo trouxe muitos problemas e reclamações, já que o segurado 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del w:id="240" w:author="Larissa Claudia Lopes de Araujo - SPREV" w:date="2021-01-11T11:58:00Z">
        <w:r w:rsidR="00DA70A3" w:rsidDel="00341E3D">
          <w:rPr>
            <w:i w:val="0"/>
            <w:color w:val="auto"/>
            <w:sz w:val="24"/>
            <w:szCs w:val="24"/>
          </w:rPr>
          <w:delText>falou</w:delText>
        </w:r>
      </w:del>
      <w:ins w:id="241" w:author="Larissa Claudia Lopes de Araujo - SPREV" w:date="2021-01-11T11:58:00Z">
        <w:r w:rsidR="00341E3D">
          <w:rPr>
            <w:i w:val="0"/>
            <w:color w:val="auto"/>
            <w:sz w:val="24"/>
            <w:szCs w:val="24"/>
          </w:rPr>
          <w:t>Falou</w:t>
        </w:r>
      </w:ins>
      <w:r w:rsidR="00DA70A3">
        <w:rPr>
          <w:i w:val="0"/>
          <w:color w:val="auto"/>
          <w:sz w:val="24"/>
          <w:szCs w:val="24"/>
        </w:rPr>
        <w:t xml:space="preserve"> que o projeto piloto está sendo ampliado visando alcançar todos os segurados que tenham a biometria facial n</w:t>
      </w:r>
      <w:r w:rsidR="00DA70A3" w:rsidRPr="00DA70A3">
        <w:rPr>
          <w:i w:val="0"/>
          <w:color w:val="auto"/>
          <w:sz w:val="24"/>
          <w:szCs w:val="24"/>
        </w:rPr>
        <w:t>os bancos de dados do TSE e</w:t>
      </w:r>
      <w:r w:rsidR="00DA70A3">
        <w:rPr>
          <w:i w:val="0"/>
          <w:color w:val="auto"/>
          <w:sz w:val="24"/>
          <w:szCs w:val="24"/>
        </w:rPr>
        <w:t xml:space="preserve"> DE</w:t>
      </w:r>
      <w:r w:rsidR="005B7C3C">
        <w:rPr>
          <w:i w:val="0"/>
          <w:color w:val="auto"/>
          <w:sz w:val="24"/>
          <w:szCs w:val="24"/>
        </w:rPr>
        <w:t>NA</w:t>
      </w:r>
      <w:r w:rsidR="00DA70A3">
        <w:rPr>
          <w:i w:val="0"/>
          <w:color w:val="auto"/>
          <w:sz w:val="24"/>
          <w:szCs w:val="24"/>
        </w:rPr>
        <w:t>TRAN, e que não fizeram a fé de vida ao longo do ano de 2020</w:t>
      </w:r>
      <w:r w:rsidR="005B7C3C">
        <w:rPr>
          <w:i w:val="0"/>
          <w:color w:val="auto"/>
          <w:sz w:val="24"/>
          <w:szCs w:val="24"/>
        </w:rPr>
        <w:t xml:space="preserve"> e salientou que a ideia é agregar outras bases de dados para atingir um percentual maior de segurados. Antecipou que a intenção do INSS é progredir com o cadastro para que futuramente, todos os segurados possam realizar seu processo de fé de vida sem a necessidade de se deslocar à uma agência bancária ou agência do INSS. Após a breve introdução, passou a palavra </w:t>
      </w:r>
      <w:del w:id="242" w:author="Larissa Claudia Lopes de Araujo - SPREV" w:date="2021-01-11T14:49:00Z">
        <w:r w:rsidR="005B7C3C" w:rsidDel="00ED48E6">
          <w:rPr>
            <w:i w:val="0"/>
            <w:color w:val="auto"/>
            <w:sz w:val="24"/>
            <w:szCs w:val="24"/>
          </w:rPr>
          <w:delText>par</w:delText>
        </w:r>
      </w:del>
      <w:r w:rsidR="005B7C3C">
        <w:rPr>
          <w:i w:val="0"/>
          <w:color w:val="auto"/>
          <w:sz w:val="24"/>
          <w:szCs w:val="24"/>
        </w:rPr>
        <w:t>a</w:t>
      </w:r>
      <w:del w:id="243" w:author="Larissa Claudia Lopes de Araujo - SPREV" w:date="2021-01-11T14:49:00Z">
        <w:r w:rsidR="005B7C3C" w:rsidDel="00ED48E6">
          <w:rPr>
            <w:i w:val="0"/>
            <w:color w:val="auto"/>
            <w:sz w:val="24"/>
            <w:szCs w:val="24"/>
          </w:rPr>
          <w:delText xml:space="preserve"> </w:delText>
        </w:r>
      </w:del>
      <w:r w:rsidR="005B7C3C">
        <w:rPr>
          <w:i w:val="0"/>
          <w:color w:val="auto"/>
          <w:sz w:val="24"/>
          <w:szCs w:val="24"/>
        </w:rPr>
        <w:t xml:space="preserve">o Diretor de Benefícios do INSS para dar continuidade ao tema. De pronto, o Sr. Alessandro Roosevelt Silva Ribeiro iniciou informando que no começo da Pandemia, havia </w:t>
      </w:r>
      <w:del w:id="244" w:author="Larissa Claudia Lopes de Araujo - SPREV" w:date="2021-01-11T12:05:00Z">
        <w:r w:rsidR="005B7C3C" w:rsidDel="004D660D">
          <w:rPr>
            <w:i w:val="0"/>
            <w:color w:val="auto"/>
            <w:sz w:val="24"/>
            <w:szCs w:val="24"/>
          </w:rPr>
          <w:delText>1.1</w:delText>
        </w:r>
      </w:del>
      <w:ins w:id="245" w:author="Larissa Claudia Lopes de Araujo - SPREV" w:date="2021-01-11T12:05:00Z">
        <w:r w:rsidR="004D660D">
          <w:rPr>
            <w:i w:val="0"/>
            <w:color w:val="auto"/>
            <w:sz w:val="24"/>
            <w:szCs w:val="24"/>
          </w:rPr>
          <w:t>um</w:t>
        </w:r>
      </w:ins>
      <w:del w:id="246" w:author="Larissa Claudia Lopes de Araujo - SPREV" w:date="2021-01-11T12:04:00Z">
        <w:r w:rsidR="005B7C3C" w:rsidDel="00341E3D">
          <w:rPr>
            <w:i w:val="0"/>
            <w:color w:val="auto"/>
            <w:sz w:val="24"/>
            <w:szCs w:val="24"/>
          </w:rPr>
          <w:delText>00</w:delText>
        </w:r>
      </w:del>
      <w:ins w:id="247" w:author="Larissa Claudia Lopes de Araujo - SPREV" w:date="2021-01-07T15:36:00Z">
        <w:r w:rsidR="006D5880">
          <w:rPr>
            <w:i w:val="0"/>
            <w:color w:val="auto"/>
            <w:sz w:val="24"/>
            <w:szCs w:val="24"/>
          </w:rPr>
          <w:t xml:space="preserve"> milhão</w:t>
        </w:r>
      </w:ins>
      <w:del w:id="248" w:author="Larissa Claudia Lopes de Araujo - SPREV" w:date="2021-01-07T15:36:00Z">
        <w:r w:rsidR="005B7C3C" w:rsidDel="006D5880">
          <w:rPr>
            <w:i w:val="0"/>
            <w:color w:val="auto"/>
            <w:sz w:val="24"/>
            <w:szCs w:val="24"/>
          </w:rPr>
          <w:delText xml:space="preserve">.000 </w:delText>
        </w:r>
      </w:del>
      <w:ins w:id="249" w:author="Larissa Claudia Lopes de Araujo - SPREV" w:date="2021-01-07T15:36:00Z">
        <w:r w:rsidR="006D5880">
          <w:rPr>
            <w:i w:val="0"/>
            <w:color w:val="auto"/>
            <w:sz w:val="24"/>
            <w:szCs w:val="24"/>
          </w:rPr>
          <w:t xml:space="preserve"> de </w:t>
        </w:r>
      </w:ins>
      <w:r w:rsidR="005B7C3C">
        <w:rPr>
          <w:i w:val="0"/>
          <w:color w:val="auto"/>
          <w:sz w:val="24"/>
          <w:szCs w:val="24"/>
        </w:rPr>
        <w:t>segurados que necessitavam realizar a fé de vida, sendo que 564</w:t>
      </w:r>
      <w:ins w:id="250" w:author="Larissa Claudia Lopes de Araujo - SPREV" w:date="2021-01-07T15:36:00Z">
        <w:r w:rsidR="006D5880">
          <w:rPr>
            <w:i w:val="0"/>
            <w:color w:val="auto"/>
            <w:sz w:val="24"/>
            <w:szCs w:val="24"/>
          </w:rPr>
          <w:t xml:space="preserve"> mil</w:t>
        </w:r>
      </w:ins>
      <w:del w:id="251" w:author="Larissa Claudia Lopes de Araujo - SPREV" w:date="2021-01-07T15:36:00Z">
        <w:r w:rsidR="005B7C3C" w:rsidDel="006D5880">
          <w:rPr>
            <w:i w:val="0"/>
            <w:color w:val="auto"/>
            <w:sz w:val="24"/>
            <w:szCs w:val="24"/>
          </w:rPr>
          <w:delText>.000</w:delText>
        </w:r>
      </w:del>
      <w:r w:rsidR="005B7C3C">
        <w:rPr>
          <w:i w:val="0"/>
          <w:color w:val="auto"/>
          <w:sz w:val="24"/>
          <w:szCs w:val="24"/>
        </w:rPr>
        <w:t xml:space="preserve"> já possuíam a biometria facial cadastrada no sistema do TSE ou DENATRAN, e para esses, foi disponibilizado a possibilidade de realização da fé de vida no primeiro momento. Destacou que entre os meses de agosto e setembro, houve uma grande divulgação </w:t>
      </w:r>
      <w:r w:rsidR="00031D60">
        <w:rPr>
          <w:i w:val="0"/>
          <w:color w:val="auto"/>
          <w:sz w:val="24"/>
          <w:szCs w:val="24"/>
        </w:rPr>
        <w:t xml:space="preserve">e neste período surgiram as primeiras dificuldades dos usuários, como: baixar os dois aplicativos, o tempo disponibilizado para a captação da imagem facial, além da incerteza do sucesso quanto a realização do procedimento. Após detectar essas falhas, foram realizados </w:t>
      </w:r>
      <w:del w:id="252" w:author="Larissa Claudia Lopes de Araujo - SPREV" w:date="2021-01-11T12:29:00Z">
        <w:r w:rsidR="00031D60" w:rsidDel="00313756">
          <w:rPr>
            <w:i w:val="0"/>
            <w:color w:val="auto"/>
            <w:sz w:val="24"/>
            <w:szCs w:val="24"/>
          </w:rPr>
          <w:delText xml:space="preserve">ajustes além do </w:delText>
        </w:r>
      </w:del>
      <w:r w:rsidR="00031D60">
        <w:rPr>
          <w:i w:val="0"/>
          <w:color w:val="auto"/>
          <w:sz w:val="24"/>
          <w:szCs w:val="24"/>
        </w:rPr>
        <w:t>acompanhamento</w:t>
      </w:r>
      <w:ins w:id="253" w:author="Larissa Claudia Lopes de Araujo - SPREV" w:date="2021-01-11T12:29:00Z">
        <w:r w:rsidR="00313756">
          <w:rPr>
            <w:i w:val="0"/>
            <w:color w:val="auto"/>
            <w:sz w:val="24"/>
            <w:szCs w:val="24"/>
          </w:rPr>
          <w:t>s</w:t>
        </w:r>
      </w:ins>
      <w:r w:rsidR="00031D60">
        <w:rPr>
          <w:i w:val="0"/>
          <w:color w:val="auto"/>
          <w:sz w:val="24"/>
          <w:szCs w:val="24"/>
        </w:rPr>
        <w:t xml:space="preserve"> de algumas pessoas</w:t>
      </w:r>
      <w:del w:id="254" w:author="Larissa Claudia Lopes de Araujo - SPREV" w:date="2021-01-11T12:29:00Z">
        <w:r w:rsidR="00031D60" w:rsidDel="00313756">
          <w:rPr>
            <w:i w:val="0"/>
            <w:color w:val="auto"/>
            <w:sz w:val="24"/>
            <w:szCs w:val="24"/>
          </w:rPr>
          <w:delText>,</w:delText>
        </w:r>
      </w:del>
      <w:r w:rsidR="00031D60">
        <w:rPr>
          <w:i w:val="0"/>
          <w:color w:val="auto"/>
          <w:sz w:val="24"/>
          <w:szCs w:val="24"/>
        </w:rPr>
        <w:t xml:space="preserve"> realizando o procedimento passo a passo</w:t>
      </w:r>
      <w:ins w:id="255" w:author="Larissa Claudia Lopes de Araujo - SPREV" w:date="2021-01-11T14:51:00Z">
        <w:r w:rsidR="00ED48E6">
          <w:rPr>
            <w:i w:val="0"/>
            <w:color w:val="auto"/>
            <w:sz w:val="24"/>
            <w:szCs w:val="24"/>
          </w:rPr>
          <w:t>.</w:t>
        </w:r>
      </w:ins>
      <w:del w:id="256" w:author="Larissa Claudia Lopes de Araujo - SPREV" w:date="2021-01-11T14:51:00Z">
        <w:r w:rsidR="00031D60" w:rsidDel="00ED48E6">
          <w:rPr>
            <w:i w:val="0"/>
            <w:color w:val="auto"/>
            <w:sz w:val="24"/>
            <w:szCs w:val="24"/>
          </w:rPr>
          <w:delText xml:space="preserve"> e</w:delText>
        </w:r>
      </w:del>
      <w:r w:rsidR="00031D60">
        <w:rPr>
          <w:i w:val="0"/>
          <w:color w:val="auto"/>
          <w:sz w:val="24"/>
          <w:szCs w:val="24"/>
        </w:rPr>
        <w:t xml:space="preserve"> </w:t>
      </w:r>
      <w:r w:rsidR="00ED48E6">
        <w:rPr>
          <w:i w:val="0"/>
          <w:color w:val="auto"/>
          <w:sz w:val="24"/>
          <w:szCs w:val="24"/>
        </w:rPr>
        <w:t xml:space="preserve">Na </w:t>
      </w:r>
      <w:r w:rsidR="00031D60">
        <w:rPr>
          <w:i w:val="0"/>
          <w:color w:val="auto"/>
          <w:sz w:val="24"/>
          <w:szCs w:val="24"/>
        </w:rPr>
        <w:t>ocasião, após identifica</w:t>
      </w:r>
      <w:ins w:id="257" w:author="Larissa Claudia Lopes de Araujo - SPREV" w:date="2021-01-11T12:10:00Z">
        <w:r w:rsidR="004D660D">
          <w:rPr>
            <w:i w:val="0"/>
            <w:color w:val="auto"/>
            <w:sz w:val="24"/>
            <w:szCs w:val="24"/>
          </w:rPr>
          <w:t>da</w:t>
        </w:r>
      </w:ins>
      <w:r w:rsidR="00031D60">
        <w:rPr>
          <w:i w:val="0"/>
          <w:color w:val="auto"/>
          <w:sz w:val="24"/>
          <w:szCs w:val="24"/>
        </w:rPr>
        <w:t>s as primeiras dificuldades,</w:t>
      </w:r>
      <w:ins w:id="258" w:author="Larissa Claudia Lopes de Araujo - SPREV" w:date="2021-01-11T14:51:00Z">
        <w:r w:rsidR="00ED48E6">
          <w:rPr>
            <w:i w:val="0"/>
            <w:color w:val="auto"/>
            <w:sz w:val="24"/>
            <w:szCs w:val="24"/>
          </w:rPr>
          <w:t xml:space="preserve"> </w:t>
        </w:r>
      </w:ins>
      <w:del w:id="259" w:author="Larissa Claudia Lopes de Araujo - SPREV" w:date="2021-01-11T14:51:00Z">
        <w:r w:rsidR="00031D60" w:rsidDel="00ED48E6">
          <w:rPr>
            <w:i w:val="0"/>
            <w:color w:val="auto"/>
            <w:sz w:val="24"/>
            <w:szCs w:val="24"/>
          </w:rPr>
          <w:delText xml:space="preserve"> </w:delText>
        </w:r>
      </w:del>
      <w:r w:rsidR="00031D60">
        <w:rPr>
          <w:i w:val="0"/>
          <w:color w:val="auto"/>
          <w:sz w:val="24"/>
          <w:szCs w:val="24"/>
        </w:rPr>
        <w:t>foram feitas melhorias pontuais</w:t>
      </w:r>
      <w:del w:id="260" w:author="Larissa Claudia Lopes de Araujo - SPREV" w:date="2021-01-11T12:30:00Z">
        <w:r w:rsidR="00031D60" w:rsidDel="00313756">
          <w:rPr>
            <w:i w:val="0"/>
            <w:color w:val="auto"/>
            <w:sz w:val="24"/>
            <w:szCs w:val="24"/>
          </w:rPr>
          <w:delText xml:space="preserve"> e uma delas, implantada e</w:delText>
        </w:r>
      </w:del>
      <w:del w:id="261" w:author="Larissa Claudia Lopes de Araujo - SPREV" w:date="2021-01-11T14:50:00Z">
        <w:r w:rsidR="00031D60" w:rsidDel="00ED48E6">
          <w:rPr>
            <w:i w:val="0"/>
            <w:color w:val="auto"/>
            <w:sz w:val="24"/>
            <w:szCs w:val="24"/>
          </w:rPr>
          <w:delText>m 16 de novembro</w:delText>
        </w:r>
      </w:del>
      <w:ins w:id="262" w:author="Larissa Claudia Lopes de Araujo - SPREV" w:date="2021-01-11T12:31:00Z">
        <w:r w:rsidR="00313756">
          <w:rPr>
            <w:i w:val="0"/>
            <w:color w:val="auto"/>
            <w:sz w:val="24"/>
            <w:szCs w:val="24"/>
          </w:rPr>
          <w:t>.</w:t>
        </w:r>
      </w:ins>
      <w:ins w:id="263" w:author="Larissa Claudia Lopes de Araujo - SPREV" w:date="2021-01-11T14:52:00Z">
        <w:r w:rsidR="00ED48E6">
          <w:rPr>
            <w:i w:val="0"/>
            <w:color w:val="auto"/>
            <w:sz w:val="24"/>
            <w:szCs w:val="24"/>
          </w:rPr>
          <w:t xml:space="preserve"> Relatou que</w:t>
        </w:r>
      </w:ins>
      <w:ins w:id="264" w:author="Larissa Claudia Lopes de Araujo - SPREV" w:date="2021-01-11T14:53:00Z">
        <w:r w:rsidR="00ED48E6">
          <w:rPr>
            <w:i w:val="0"/>
            <w:color w:val="auto"/>
            <w:sz w:val="24"/>
            <w:szCs w:val="24"/>
          </w:rPr>
          <w:t>,</w:t>
        </w:r>
      </w:ins>
      <w:ins w:id="265" w:author="Larissa Claudia Lopes de Araujo - SPREV" w:date="2021-01-11T14:52:00Z">
        <w:r w:rsidR="00ED48E6">
          <w:rPr>
            <w:i w:val="0"/>
            <w:color w:val="auto"/>
            <w:sz w:val="24"/>
            <w:szCs w:val="24"/>
          </w:rPr>
          <w:t xml:space="preserve"> em 16 de novembro,</w:t>
        </w:r>
      </w:ins>
      <w:del w:id="266" w:author="Larissa Claudia Lopes de Araujo - SPREV" w:date="2021-01-11T12:31:00Z">
        <w:r w:rsidR="00031D60" w:rsidDel="00313756">
          <w:rPr>
            <w:i w:val="0"/>
            <w:color w:val="auto"/>
            <w:sz w:val="24"/>
            <w:szCs w:val="24"/>
          </w:rPr>
          <w:delText>,</w:delText>
        </w:r>
      </w:del>
      <w:del w:id="267" w:author="Larissa Claudia Lopes de Araujo - SPREV" w:date="2021-01-11T14:52:00Z">
        <w:r w:rsidR="00031D60" w:rsidDel="00ED48E6">
          <w:rPr>
            <w:i w:val="0"/>
            <w:color w:val="auto"/>
            <w:sz w:val="24"/>
            <w:szCs w:val="24"/>
          </w:rPr>
          <w:delText xml:space="preserve"> </w:delText>
        </w:r>
      </w:del>
      <w:ins w:id="268" w:author="Larissa Claudia Lopes de Araujo - SPREV" w:date="2021-01-11T14:52:00Z">
        <w:r w:rsidR="00ED48E6">
          <w:rPr>
            <w:i w:val="0"/>
            <w:color w:val="auto"/>
            <w:sz w:val="24"/>
            <w:szCs w:val="24"/>
          </w:rPr>
          <w:t xml:space="preserve"> </w:t>
        </w:r>
      </w:ins>
      <w:r w:rsidR="00031D60">
        <w:rPr>
          <w:i w:val="0"/>
          <w:color w:val="auto"/>
          <w:sz w:val="24"/>
          <w:szCs w:val="24"/>
        </w:rPr>
        <w:t xml:space="preserve">foi </w:t>
      </w:r>
      <w:del w:id="269" w:author="Larissa Claudia Lopes de Araujo - SPREV" w:date="2021-01-11T14:53:00Z">
        <w:r w:rsidR="00031D60" w:rsidDel="00ED48E6">
          <w:rPr>
            <w:i w:val="0"/>
            <w:color w:val="auto"/>
            <w:sz w:val="24"/>
            <w:szCs w:val="24"/>
          </w:rPr>
          <w:delText xml:space="preserve">a </w:delText>
        </w:r>
      </w:del>
      <w:r w:rsidR="00031D60">
        <w:rPr>
          <w:i w:val="0"/>
          <w:color w:val="auto"/>
          <w:sz w:val="24"/>
          <w:szCs w:val="24"/>
        </w:rPr>
        <w:t xml:space="preserve">retirada </w:t>
      </w:r>
      <w:del w:id="270" w:author="Larissa Claudia Lopes de Araujo - SPREV" w:date="2021-01-11T14:53:00Z">
        <w:r w:rsidR="00031D60" w:rsidDel="00ED48E6">
          <w:rPr>
            <w:i w:val="0"/>
            <w:color w:val="auto"/>
            <w:sz w:val="24"/>
            <w:szCs w:val="24"/>
          </w:rPr>
          <w:delText>d</w:delText>
        </w:r>
      </w:del>
      <w:r w:rsidR="00031D60">
        <w:rPr>
          <w:i w:val="0"/>
          <w:color w:val="auto"/>
          <w:sz w:val="24"/>
          <w:szCs w:val="24"/>
        </w:rPr>
        <w:t>a necessidade de acessar</w:t>
      </w:r>
      <w:ins w:id="271" w:author="Larissa Claudia Lopes de Araujo - SPREV" w:date="2021-01-11T12:31:00Z">
        <w:r w:rsidR="00313756">
          <w:rPr>
            <w:i w:val="0"/>
            <w:color w:val="auto"/>
            <w:sz w:val="24"/>
            <w:szCs w:val="24"/>
          </w:rPr>
          <w:t xml:space="preserve"> os</w:t>
        </w:r>
      </w:ins>
      <w:ins w:id="272" w:author="Larissa Claudia Lopes de Araujo - SPREV" w:date="2021-01-11T14:53:00Z">
        <w:r w:rsidR="00ED48E6">
          <w:rPr>
            <w:i w:val="0"/>
            <w:color w:val="auto"/>
            <w:sz w:val="24"/>
            <w:szCs w:val="24"/>
          </w:rPr>
          <w:t xml:space="preserve"> dois</w:t>
        </w:r>
      </w:ins>
      <w:ins w:id="273" w:author="Larissa Claudia Lopes de Araujo - SPREV" w:date="2021-01-11T12:31:00Z">
        <w:r w:rsidR="00313756">
          <w:rPr>
            <w:i w:val="0"/>
            <w:color w:val="auto"/>
            <w:sz w:val="24"/>
            <w:szCs w:val="24"/>
          </w:rPr>
          <w:t xml:space="preserve"> aplicativos</w:t>
        </w:r>
      </w:ins>
      <w:del w:id="274" w:author="Larissa Claudia Lopes de Araujo - SPREV" w:date="2021-01-11T12:31:00Z">
        <w:r w:rsidR="00031D60" w:rsidDel="00313756">
          <w:rPr>
            <w:i w:val="0"/>
            <w:color w:val="auto"/>
            <w:sz w:val="24"/>
            <w:szCs w:val="24"/>
          </w:rPr>
          <w:delText xml:space="preserve"> o</w:delText>
        </w:r>
      </w:del>
      <w:r w:rsidR="00031D60">
        <w:rPr>
          <w:i w:val="0"/>
          <w:color w:val="auto"/>
          <w:sz w:val="24"/>
          <w:szCs w:val="24"/>
        </w:rPr>
        <w:t xml:space="preserve"> ‘Meu INSS’ e</w:t>
      </w:r>
      <w:del w:id="275" w:author="Larissa Claudia Lopes de Araujo - SPREV" w:date="2021-01-11T12:31:00Z">
        <w:r w:rsidR="00031D60" w:rsidDel="00313756">
          <w:rPr>
            <w:i w:val="0"/>
            <w:color w:val="auto"/>
            <w:sz w:val="24"/>
            <w:szCs w:val="24"/>
          </w:rPr>
          <w:delText xml:space="preserve"> o</w:delText>
        </w:r>
      </w:del>
      <w:r w:rsidR="00031D60">
        <w:rPr>
          <w:i w:val="0"/>
          <w:color w:val="auto"/>
          <w:sz w:val="24"/>
          <w:szCs w:val="24"/>
        </w:rPr>
        <w:t xml:space="preserve"> ‘Meu gov.br</w:t>
      </w:r>
      <w:r w:rsidR="001C6440">
        <w:rPr>
          <w:i w:val="0"/>
          <w:color w:val="auto"/>
          <w:sz w:val="24"/>
          <w:szCs w:val="24"/>
        </w:rPr>
        <w:t>’</w:t>
      </w:r>
      <w:r w:rsidR="00031D60">
        <w:rPr>
          <w:i w:val="0"/>
          <w:color w:val="auto"/>
          <w:sz w:val="24"/>
          <w:szCs w:val="24"/>
        </w:rPr>
        <w:t xml:space="preserve"> para </w:t>
      </w:r>
      <w:r w:rsidR="00EF0E37">
        <w:rPr>
          <w:i w:val="0"/>
          <w:color w:val="auto"/>
          <w:sz w:val="24"/>
          <w:szCs w:val="24"/>
        </w:rPr>
        <w:t xml:space="preserve">a realização da </w:t>
      </w:r>
      <w:ins w:id="276" w:author="Larissa Claudia Lopes de Araujo - SPREV" w:date="2021-01-11T14:55:00Z">
        <w:r w:rsidR="00ED48E6">
          <w:rPr>
            <w:i w:val="0"/>
            <w:color w:val="auto"/>
            <w:sz w:val="24"/>
            <w:szCs w:val="24"/>
          </w:rPr>
          <w:t>‘</w:t>
        </w:r>
      </w:ins>
      <w:r w:rsidR="00EF0E37">
        <w:rPr>
          <w:i w:val="0"/>
          <w:color w:val="auto"/>
          <w:sz w:val="24"/>
          <w:szCs w:val="24"/>
        </w:rPr>
        <w:t>fé de vida</w:t>
      </w:r>
      <w:ins w:id="277" w:author="Larissa Claudia Lopes de Araujo - SPREV" w:date="2021-01-11T14:55:00Z">
        <w:r w:rsidR="00ED48E6">
          <w:rPr>
            <w:i w:val="0"/>
            <w:color w:val="auto"/>
            <w:sz w:val="24"/>
            <w:szCs w:val="24"/>
          </w:rPr>
          <w:t>’</w:t>
        </w:r>
      </w:ins>
      <w:r w:rsidR="00EF0E37">
        <w:rPr>
          <w:i w:val="0"/>
          <w:color w:val="auto"/>
          <w:sz w:val="24"/>
          <w:szCs w:val="24"/>
        </w:rPr>
        <w:t xml:space="preserve">. Salientou que </w:t>
      </w:r>
      <w:del w:id="278" w:author="Larissa Claudia Lopes de Araujo - SPREV" w:date="2021-01-11T12:32:00Z">
        <w:r w:rsidR="00EF0E37" w:rsidDel="00313756">
          <w:rPr>
            <w:i w:val="0"/>
            <w:color w:val="auto"/>
            <w:sz w:val="24"/>
            <w:szCs w:val="24"/>
          </w:rPr>
          <w:delText>des</w:delText>
        </w:r>
      </w:del>
      <w:r w:rsidR="00EF0E37">
        <w:rPr>
          <w:i w:val="0"/>
          <w:color w:val="auto"/>
          <w:sz w:val="24"/>
          <w:szCs w:val="24"/>
        </w:rPr>
        <w:t>de agosto até a presente data, em torno de 30% d</w:t>
      </w:r>
      <w:ins w:id="279" w:author="Larissa Claudia Lopes de Araujo - SPREV" w:date="2021-01-11T14:54:00Z">
        <w:r w:rsidR="00ED48E6">
          <w:rPr>
            <w:i w:val="0"/>
            <w:color w:val="auto"/>
            <w:sz w:val="24"/>
            <w:szCs w:val="24"/>
          </w:rPr>
          <w:t>as pessoas</w:t>
        </w:r>
      </w:ins>
      <w:del w:id="280" w:author="Larissa Claudia Lopes de Araujo - SPREV" w:date="2021-01-11T14:54:00Z">
        <w:r w:rsidR="00EF0E37" w:rsidDel="00ED48E6">
          <w:rPr>
            <w:i w:val="0"/>
            <w:color w:val="auto"/>
            <w:sz w:val="24"/>
            <w:szCs w:val="24"/>
          </w:rPr>
          <w:delText>os</w:delText>
        </w:r>
      </w:del>
      <w:r w:rsidR="00EF0E37">
        <w:rPr>
          <w:i w:val="0"/>
          <w:color w:val="auto"/>
          <w:sz w:val="24"/>
          <w:szCs w:val="24"/>
        </w:rPr>
        <w:t xml:space="preserve"> que precisavam realizar o procedimento conseguiram concluir </w:t>
      </w:r>
      <w:r w:rsidR="00EF0E37" w:rsidRPr="00EF0E37">
        <w:rPr>
          <w:i w:val="0"/>
          <w:color w:val="auto"/>
          <w:sz w:val="24"/>
          <w:szCs w:val="24"/>
        </w:rPr>
        <w:t>o processo de fé de vida pela biometria facial</w:t>
      </w:r>
      <w:ins w:id="281" w:author="Larissa Claudia Lopes de Araujo - SPREV" w:date="2021-01-11T14:54:00Z">
        <w:r w:rsidR="00ED48E6">
          <w:rPr>
            <w:i w:val="0"/>
            <w:color w:val="auto"/>
            <w:sz w:val="24"/>
            <w:szCs w:val="24"/>
          </w:rPr>
          <w:t>. Com isso,</w:t>
        </w:r>
      </w:ins>
      <w:r w:rsidR="00EF0E37">
        <w:rPr>
          <w:i w:val="0"/>
          <w:color w:val="auto"/>
          <w:sz w:val="24"/>
          <w:szCs w:val="24"/>
        </w:rPr>
        <w:t xml:space="preserve"> </w:t>
      </w:r>
      <w:del w:id="282" w:author="Larissa Claudia Lopes de Araujo - SPREV" w:date="2021-01-11T14:54:00Z">
        <w:r w:rsidR="00EF0E37" w:rsidDel="00ED48E6">
          <w:rPr>
            <w:i w:val="0"/>
            <w:color w:val="auto"/>
            <w:sz w:val="24"/>
            <w:szCs w:val="24"/>
          </w:rPr>
          <w:delText xml:space="preserve">e informou que </w:delText>
        </w:r>
      </w:del>
      <w:r w:rsidR="00EF0E37">
        <w:rPr>
          <w:i w:val="0"/>
          <w:color w:val="auto"/>
          <w:sz w:val="24"/>
          <w:szCs w:val="24"/>
        </w:rPr>
        <w:t xml:space="preserve">o INSS decidiu estender o procedimento a todos os beneficiários que deveriam ter feito a </w:t>
      </w:r>
      <w:ins w:id="283" w:author="Larissa Claudia Lopes de Araujo - SPREV" w:date="2021-01-11T14:54:00Z">
        <w:r w:rsidR="00ED48E6">
          <w:rPr>
            <w:i w:val="0"/>
            <w:color w:val="auto"/>
            <w:sz w:val="24"/>
            <w:szCs w:val="24"/>
          </w:rPr>
          <w:t>‘</w:t>
        </w:r>
      </w:ins>
      <w:r w:rsidR="00EF0E37">
        <w:rPr>
          <w:i w:val="0"/>
          <w:color w:val="auto"/>
          <w:sz w:val="24"/>
          <w:szCs w:val="24"/>
        </w:rPr>
        <w:t>fé de vida</w:t>
      </w:r>
      <w:ins w:id="284" w:author="Larissa Claudia Lopes de Araujo - SPREV" w:date="2021-01-11T14:55:00Z">
        <w:r w:rsidR="00ED48E6">
          <w:rPr>
            <w:i w:val="0"/>
            <w:color w:val="auto"/>
            <w:sz w:val="24"/>
            <w:szCs w:val="24"/>
          </w:rPr>
          <w:t>’</w:t>
        </w:r>
      </w:ins>
      <w:r w:rsidR="00EF0E37">
        <w:rPr>
          <w:i w:val="0"/>
          <w:color w:val="auto"/>
          <w:sz w:val="24"/>
          <w:szCs w:val="24"/>
        </w:rPr>
        <w:t xml:space="preserve"> ao longo do ano de 2019, além daqueles que tiveram seus benefícios suspensos por falta d</w:t>
      </w:r>
      <w:ins w:id="285" w:author="Larissa Claudia Lopes de Araujo - SPREV" w:date="2021-01-11T14:57:00Z">
        <w:r w:rsidR="00ED48E6">
          <w:rPr>
            <w:i w:val="0"/>
            <w:color w:val="auto"/>
            <w:sz w:val="24"/>
            <w:szCs w:val="24"/>
          </w:rPr>
          <w:t>a comprovação</w:t>
        </w:r>
      </w:ins>
      <w:del w:id="286" w:author="Larissa Claudia Lopes de Araujo - SPREV" w:date="2021-01-11T14:57:00Z">
        <w:r w:rsidR="00EF0E37" w:rsidDel="00ED48E6">
          <w:rPr>
            <w:i w:val="0"/>
            <w:color w:val="auto"/>
            <w:sz w:val="24"/>
            <w:szCs w:val="24"/>
          </w:rPr>
          <w:delText>e fé de vida</w:delText>
        </w:r>
      </w:del>
      <w:r w:rsidR="00EF0E37">
        <w:rPr>
          <w:i w:val="0"/>
          <w:color w:val="auto"/>
          <w:sz w:val="24"/>
          <w:szCs w:val="24"/>
        </w:rPr>
        <w:t xml:space="preserve"> mesmo antes da pandemia. </w:t>
      </w:r>
      <w:r w:rsidR="009E7F4D">
        <w:rPr>
          <w:i w:val="0"/>
          <w:color w:val="auto"/>
          <w:sz w:val="24"/>
          <w:szCs w:val="24"/>
        </w:rPr>
        <w:t>Concluiu sua apresentação com muito otimismo em relação aos procedimentos adotados</w:t>
      </w:r>
      <w:ins w:id="287" w:author="Larissa Claudia Lopes de Araujo - SPREV" w:date="2021-01-11T14:55:00Z">
        <w:r w:rsidR="00ED48E6">
          <w:rPr>
            <w:i w:val="0"/>
            <w:color w:val="auto"/>
            <w:sz w:val="24"/>
            <w:szCs w:val="24"/>
          </w:rPr>
          <w:t>, por entender</w:t>
        </w:r>
      </w:ins>
      <w:r w:rsidR="009E7F4D">
        <w:rPr>
          <w:i w:val="0"/>
          <w:color w:val="auto"/>
          <w:sz w:val="24"/>
          <w:szCs w:val="24"/>
        </w:rPr>
        <w:t xml:space="preserve"> que irão facilitar e traze</w:t>
      </w:r>
      <w:ins w:id="288" w:author="Larissa Claudia Lopes de Araujo - SPREV" w:date="2021-01-11T12:41:00Z">
        <w:r w:rsidR="007F2253">
          <w:rPr>
            <w:i w:val="0"/>
            <w:color w:val="auto"/>
            <w:sz w:val="24"/>
            <w:szCs w:val="24"/>
          </w:rPr>
          <w:t>r</w:t>
        </w:r>
      </w:ins>
      <w:del w:id="289" w:author="Larissa Claudia Lopes de Araujo - SPREV" w:date="2021-01-11T12:41:00Z">
        <w:r w:rsidR="009E7F4D" w:rsidDel="007F2253">
          <w:rPr>
            <w:i w:val="0"/>
            <w:color w:val="auto"/>
            <w:sz w:val="24"/>
            <w:szCs w:val="24"/>
          </w:rPr>
          <w:delText>m</w:delText>
        </w:r>
      </w:del>
      <w:r w:rsidR="009E7F4D">
        <w:rPr>
          <w:i w:val="0"/>
          <w:color w:val="auto"/>
          <w:sz w:val="24"/>
          <w:szCs w:val="24"/>
        </w:rPr>
        <w:t xml:space="preserve"> mais segurança para os segurados na hora de realizar a </w:t>
      </w:r>
      <w:ins w:id="290" w:author="Larissa Claudia Lopes de Araujo - SPREV" w:date="2021-01-11T14:56:00Z">
        <w:r w:rsidR="00ED48E6">
          <w:rPr>
            <w:i w:val="0"/>
            <w:color w:val="auto"/>
            <w:sz w:val="24"/>
            <w:szCs w:val="24"/>
          </w:rPr>
          <w:t>‘</w:t>
        </w:r>
      </w:ins>
      <w:r w:rsidR="009E7F4D">
        <w:rPr>
          <w:i w:val="0"/>
          <w:color w:val="auto"/>
          <w:sz w:val="24"/>
          <w:szCs w:val="24"/>
        </w:rPr>
        <w:t>fé de vida</w:t>
      </w:r>
      <w:ins w:id="291" w:author="Larissa Claudia Lopes de Araujo - SPREV" w:date="2021-01-11T14:56:00Z">
        <w:r w:rsidR="00ED48E6">
          <w:rPr>
            <w:i w:val="0"/>
            <w:color w:val="auto"/>
            <w:sz w:val="24"/>
            <w:szCs w:val="24"/>
          </w:rPr>
          <w:t>’</w:t>
        </w:r>
      </w:ins>
      <w:r w:rsidR="009E7F4D">
        <w:rPr>
          <w:i w:val="0"/>
          <w:color w:val="auto"/>
          <w:sz w:val="24"/>
          <w:szCs w:val="24"/>
        </w:rPr>
        <w:t xml:space="preserve"> na biometria facial</w:t>
      </w:r>
      <w:ins w:id="292" w:author="Larissa Claudia Lopes de Araujo - SPREV" w:date="2021-01-11T14:59:00Z">
        <w:r w:rsidR="00ED48E6">
          <w:rPr>
            <w:i w:val="0"/>
            <w:color w:val="auto"/>
            <w:sz w:val="24"/>
            <w:szCs w:val="24"/>
          </w:rPr>
          <w:t>,</w:t>
        </w:r>
      </w:ins>
      <w:r w:rsidR="009E7F4D">
        <w:rPr>
          <w:i w:val="0"/>
          <w:color w:val="auto"/>
          <w:sz w:val="24"/>
          <w:szCs w:val="24"/>
        </w:rPr>
        <w:t xml:space="preserve"> tanto no ‘Meu INSS’ quanto no gov.br</w:t>
      </w:r>
      <w:ins w:id="293" w:author="Larissa Claudia Lopes de Araujo - SPREV" w:date="2021-01-11T14:59:00Z">
        <w:r w:rsidR="004B65AA">
          <w:rPr>
            <w:i w:val="0"/>
            <w:color w:val="auto"/>
            <w:sz w:val="24"/>
            <w:szCs w:val="24"/>
          </w:rPr>
          <w:t>.</w:t>
        </w:r>
      </w:ins>
      <w:del w:id="294" w:author="Larissa Claudia Lopes de Araujo - SPREV" w:date="2021-01-11T14:59:00Z">
        <w:r w:rsidR="009E7F4D" w:rsidDel="004B65AA">
          <w:rPr>
            <w:i w:val="0"/>
            <w:color w:val="auto"/>
            <w:sz w:val="24"/>
            <w:szCs w:val="24"/>
          </w:rPr>
          <w:delText>,</w:delText>
        </w:r>
      </w:del>
      <w:r w:rsidR="009E7F4D">
        <w:rPr>
          <w:i w:val="0"/>
          <w:color w:val="auto"/>
          <w:sz w:val="24"/>
          <w:szCs w:val="24"/>
        </w:rPr>
        <w:t xml:space="preserve"> </w:t>
      </w:r>
      <w:ins w:id="295" w:author="Larissa Claudia Lopes de Araujo - SPREV" w:date="2021-01-11T15:00:00Z">
        <w:r w:rsidR="004B65AA">
          <w:rPr>
            <w:i w:val="0"/>
            <w:color w:val="auto"/>
            <w:sz w:val="24"/>
            <w:szCs w:val="24"/>
          </w:rPr>
          <w:t xml:space="preserve">Acrescentando, por fim, </w:t>
        </w:r>
      </w:ins>
      <w:del w:id="296" w:author="Larissa Claudia Lopes de Araujo - SPREV" w:date="2021-01-11T15:00:00Z">
        <w:r w:rsidR="009E7F4D" w:rsidDel="004B65AA">
          <w:rPr>
            <w:i w:val="0"/>
            <w:color w:val="auto"/>
            <w:sz w:val="24"/>
            <w:szCs w:val="24"/>
          </w:rPr>
          <w:delText xml:space="preserve">com a certeza </w:delText>
        </w:r>
      </w:del>
      <w:r w:rsidR="009E7F4D">
        <w:rPr>
          <w:i w:val="0"/>
          <w:color w:val="auto"/>
          <w:sz w:val="24"/>
          <w:szCs w:val="24"/>
        </w:rPr>
        <w:t xml:space="preserve">que em breve, qualquer cidadão que tenha </w:t>
      </w:r>
      <w:del w:id="297" w:author="Larissa Claudia Lopes de Araujo - SPREV" w:date="2021-01-11T15:00:00Z">
        <w:r w:rsidR="009E7F4D" w:rsidRPr="009E7F4D" w:rsidDel="004B65AA">
          <w:rPr>
            <w:i w:val="0"/>
            <w:color w:val="auto"/>
            <w:sz w:val="24"/>
            <w:szCs w:val="24"/>
          </w:rPr>
          <w:delText xml:space="preserve">qualquer </w:delText>
        </w:r>
      </w:del>
      <w:r w:rsidR="009E7F4D" w:rsidRPr="009E7F4D">
        <w:rPr>
          <w:i w:val="0"/>
          <w:color w:val="auto"/>
          <w:sz w:val="24"/>
          <w:szCs w:val="24"/>
        </w:rPr>
        <w:t xml:space="preserve">um dos aplicativos e </w:t>
      </w:r>
      <w:r w:rsidR="009E7F4D" w:rsidRPr="009E7F4D">
        <w:rPr>
          <w:i w:val="0"/>
          <w:color w:val="auto"/>
          <w:sz w:val="24"/>
          <w:szCs w:val="24"/>
        </w:rPr>
        <w:lastRenderedPageBreak/>
        <w:t xml:space="preserve">seja beneficiário do </w:t>
      </w:r>
      <w:r w:rsidR="009E7F4D">
        <w:rPr>
          <w:i w:val="0"/>
          <w:color w:val="auto"/>
          <w:sz w:val="24"/>
          <w:szCs w:val="24"/>
        </w:rPr>
        <w:t xml:space="preserve">INSS, </w:t>
      </w:r>
      <w:r w:rsidR="009E7F4D" w:rsidRPr="009E7F4D">
        <w:rPr>
          <w:i w:val="0"/>
          <w:color w:val="auto"/>
          <w:sz w:val="24"/>
          <w:szCs w:val="24"/>
        </w:rPr>
        <w:t>poder</w:t>
      </w:r>
      <w:r w:rsidR="009E7F4D">
        <w:rPr>
          <w:i w:val="0"/>
          <w:color w:val="auto"/>
          <w:sz w:val="24"/>
          <w:szCs w:val="24"/>
        </w:rPr>
        <w:t>á</w:t>
      </w:r>
      <w:r w:rsidR="009E7F4D" w:rsidRPr="009E7F4D">
        <w:rPr>
          <w:i w:val="0"/>
          <w:color w:val="auto"/>
          <w:sz w:val="24"/>
          <w:szCs w:val="24"/>
        </w:rPr>
        <w:t xml:space="preserve"> utilizar a mesma instrumentação</w:t>
      </w:r>
      <w:r w:rsidR="009E7F4D">
        <w:rPr>
          <w:i w:val="0"/>
          <w:color w:val="auto"/>
          <w:sz w:val="24"/>
          <w:szCs w:val="24"/>
        </w:rPr>
        <w:t>. De imediato, o Sr. Natal Léo perguntou o porquê do termo ‘fé de vida’ e não ‘prova de vida’, e se os bancos continuarão a realizar o procedimento. O Sr. Alessandro Roosevelt Silva Ribeiro respondeu que o termo ‘fé de vida’ soa melhor e afirmou que os bancos continuar</w:t>
      </w:r>
      <w:ins w:id="298" w:author="Larissa Claudia Lopes de Araujo - SPREV" w:date="2021-01-11T12:42:00Z">
        <w:r w:rsidR="007F2253">
          <w:rPr>
            <w:i w:val="0"/>
            <w:color w:val="auto"/>
            <w:sz w:val="24"/>
            <w:szCs w:val="24"/>
          </w:rPr>
          <w:t>ão</w:t>
        </w:r>
      </w:ins>
      <w:r w:rsidR="009E7F4D">
        <w:rPr>
          <w:i w:val="0"/>
          <w:color w:val="auto"/>
          <w:sz w:val="24"/>
          <w:szCs w:val="24"/>
        </w:rPr>
        <w:t xml:space="preserve"> sim,</w:t>
      </w:r>
      <w:ins w:id="299" w:author="Larissa Claudia Lopes de Araujo - SPREV" w:date="2021-01-11T15:05:00Z">
        <w:r w:rsidR="004B65AA">
          <w:rPr>
            <w:i w:val="0"/>
            <w:color w:val="auto"/>
            <w:sz w:val="24"/>
            <w:szCs w:val="24"/>
          </w:rPr>
          <w:t xml:space="preserve"> muito embora eles se limitem às pessoas que possuem conta para o seu pagamento na agência</w:t>
        </w:r>
      </w:ins>
      <w:del w:id="300" w:author="Larissa Claudia Lopes de Araujo - SPREV" w:date="2021-01-11T15:04:00Z">
        <w:r w:rsidR="009E7F4D" w:rsidDel="004B65AA">
          <w:rPr>
            <w:i w:val="0"/>
            <w:color w:val="auto"/>
            <w:sz w:val="24"/>
            <w:szCs w:val="24"/>
          </w:rPr>
          <w:delText xml:space="preserve"> como sendo a primeira possibilidade para a realização do procedimento</w:delText>
        </w:r>
      </w:del>
      <w:r w:rsidR="009E7F4D">
        <w:rPr>
          <w:i w:val="0"/>
          <w:color w:val="auto"/>
          <w:sz w:val="24"/>
          <w:szCs w:val="24"/>
        </w:rPr>
        <w:t>.</w:t>
      </w:r>
      <w:ins w:id="301" w:author="Larissa Claudia Lopes de Araujo - SPREV" w:date="2021-01-11T15:05:00Z">
        <w:r w:rsidR="004B65AA">
          <w:rPr>
            <w:i w:val="0"/>
            <w:color w:val="auto"/>
            <w:sz w:val="24"/>
            <w:szCs w:val="24"/>
          </w:rPr>
          <w:t xml:space="preserve"> Ressaltou que </w:t>
        </w:r>
      </w:ins>
      <w:ins w:id="302" w:author="Larissa Claudia Lopes de Araujo - SPREV" w:date="2021-01-11T15:06:00Z">
        <w:r w:rsidR="004B65AA">
          <w:rPr>
            <w:i w:val="0"/>
            <w:color w:val="auto"/>
            <w:sz w:val="24"/>
            <w:szCs w:val="24"/>
          </w:rPr>
          <w:t xml:space="preserve">a ideia é </w:t>
        </w:r>
        <w:r w:rsidR="004B65AA" w:rsidRPr="004B65AA">
          <w:rPr>
            <w:i w:val="0"/>
            <w:color w:val="auto"/>
            <w:sz w:val="24"/>
            <w:szCs w:val="24"/>
          </w:rPr>
          <w:t>unifica</w:t>
        </w:r>
        <w:r w:rsidR="004B65AA">
          <w:rPr>
            <w:i w:val="0"/>
            <w:color w:val="auto"/>
            <w:sz w:val="24"/>
            <w:szCs w:val="24"/>
          </w:rPr>
          <w:t>r</w:t>
        </w:r>
        <w:r w:rsidR="004B65AA" w:rsidRPr="004B65AA">
          <w:rPr>
            <w:i w:val="0"/>
            <w:color w:val="auto"/>
            <w:sz w:val="24"/>
            <w:szCs w:val="24"/>
          </w:rPr>
          <w:t xml:space="preserve">, não só ampliando </w:t>
        </w:r>
        <w:r w:rsidR="004B65AA">
          <w:rPr>
            <w:i w:val="0"/>
            <w:color w:val="auto"/>
            <w:sz w:val="24"/>
            <w:szCs w:val="24"/>
          </w:rPr>
          <w:t>o</w:t>
        </w:r>
        <w:r w:rsidR="004B65AA" w:rsidRPr="004B65AA">
          <w:rPr>
            <w:i w:val="0"/>
            <w:color w:val="auto"/>
            <w:sz w:val="24"/>
            <w:szCs w:val="24"/>
          </w:rPr>
          <w:t xml:space="preserve"> modelo de biometria para um país gigantesco como o </w:t>
        </w:r>
      </w:ins>
      <w:ins w:id="303" w:author="Larissa Claudia Lopes de Araujo - SPREV" w:date="2021-01-11T15:07:00Z">
        <w:r w:rsidR="004B65AA">
          <w:rPr>
            <w:i w:val="0"/>
            <w:color w:val="auto"/>
            <w:sz w:val="24"/>
            <w:szCs w:val="24"/>
          </w:rPr>
          <w:t>Brasil</w:t>
        </w:r>
      </w:ins>
      <w:ins w:id="304" w:author="Larissa Claudia Lopes de Araujo - SPREV" w:date="2021-01-11T15:06:00Z">
        <w:r w:rsidR="004B65AA" w:rsidRPr="004B65AA">
          <w:rPr>
            <w:i w:val="0"/>
            <w:color w:val="auto"/>
            <w:sz w:val="24"/>
            <w:szCs w:val="24"/>
          </w:rPr>
          <w:t>, mas, também, cria</w:t>
        </w:r>
      </w:ins>
      <w:ins w:id="305" w:author="Larissa Claudia Lopes de Araujo - SPREV" w:date="2021-01-11T15:07:00Z">
        <w:r w:rsidR="004B65AA">
          <w:rPr>
            <w:i w:val="0"/>
            <w:color w:val="auto"/>
            <w:sz w:val="24"/>
            <w:szCs w:val="24"/>
          </w:rPr>
          <w:t>r</w:t>
        </w:r>
      </w:ins>
      <w:ins w:id="306" w:author="Larissa Claudia Lopes de Araujo - SPREV" w:date="2021-01-11T15:06:00Z">
        <w:r w:rsidR="004B65AA" w:rsidRPr="004B65AA">
          <w:rPr>
            <w:i w:val="0"/>
            <w:color w:val="auto"/>
            <w:sz w:val="24"/>
            <w:szCs w:val="24"/>
          </w:rPr>
          <w:t xml:space="preserve"> </w:t>
        </w:r>
      </w:ins>
      <w:ins w:id="307" w:author="Larissa Claudia Lopes de Araujo - SPREV" w:date="2021-01-11T15:07:00Z">
        <w:r w:rsidR="004B65AA">
          <w:rPr>
            <w:i w:val="0"/>
            <w:color w:val="auto"/>
            <w:sz w:val="24"/>
            <w:szCs w:val="24"/>
          </w:rPr>
          <w:t>uma</w:t>
        </w:r>
      </w:ins>
      <w:ins w:id="308" w:author="Larissa Claudia Lopes de Araujo - SPREV" w:date="2021-01-11T15:06:00Z">
        <w:r w:rsidR="004B65AA" w:rsidRPr="004B65AA">
          <w:rPr>
            <w:i w:val="0"/>
            <w:color w:val="auto"/>
            <w:sz w:val="24"/>
            <w:szCs w:val="24"/>
          </w:rPr>
          <w:t xml:space="preserve"> uniformização entre os documentos públicos.</w:t>
        </w:r>
      </w:ins>
      <w:r w:rsidR="009E7F4D">
        <w:rPr>
          <w:i w:val="0"/>
          <w:color w:val="auto"/>
          <w:sz w:val="24"/>
          <w:szCs w:val="24"/>
        </w:rPr>
        <w:t xml:space="preserve"> Sem mais indagações, o Sr. Benedito Adalberto Brunca deu sequência à pauta convidando o Sr. Leonardo José Rolim Guimarães</w:t>
      </w:r>
      <w:ins w:id="309" w:author="Larissa Claudia Lopes de Araujo - SPREV" w:date="2021-01-11T15:07:00Z">
        <w:r w:rsidR="004B65AA">
          <w:rPr>
            <w:i w:val="0"/>
            <w:color w:val="auto"/>
            <w:sz w:val="24"/>
            <w:szCs w:val="24"/>
          </w:rPr>
          <w:t>,</w:t>
        </w:r>
      </w:ins>
      <w:r w:rsidR="009E7F4D">
        <w:rPr>
          <w:i w:val="0"/>
          <w:color w:val="auto"/>
          <w:sz w:val="24"/>
          <w:szCs w:val="24"/>
        </w:rPr>
        <w:t xml:space="preserve"> para realizar </w:t>
      </w:r>
      <w:r w:rsidR="00EC345A">
        <w:rPr>
          <w:i w:val="0"/>
          <w:color w:val="auto"/>
          <w:sz w:val="24"/>
          <w:szCs w:val="24"/>
        </w:rPr>
        <w:t xml:space="preserve">sua exposição a respeito da </w:t>
      </w:r>
      <w:r w:rsidR="00EC345A" w:rsidRPr="00EC345A">
        <w:rPr>
          <w:i w:val="0"/>
          <w:color w:val="auto"/>
          <w:sz w:val="24"/>
          <w:szCs w:val="24"/>
        </w:rPr>
        <w:t>evolução dos trabalhos de análise dos processos de benefícios</w:t>
      </w:r>
      <w:r w:rsidR="00EC345A">
        <w:rPr>
          <w:i w:val="0"/>
          <w:color w:val="auto"/>
          <w:sz w:val="24"/>
          <w:szCs w:val="24"/>
        </w:rPr>
        <w:t>.</w:t>
      </w:r>
      <w:r w:rsidR="001C6440">
        <w:rPr>
          <w:i w:val="0"/>
          <w:color w:val="auto"/>
          <w:sz w:val="24"/>
          <w:szCs w:val="24"/>
        </w:rPr>
        <w:t xml:space="preserve"> Com a palavra, o Sr. Leonardo José Rolim Guimarães iniciou destacando que 2019, foi um ano de grandes mudanças para o INSS, principalmente na relação com seus servidores e segurados</w:t>
      </w:r>
      <w:ins w:id="310" w:author="Larissa Claudia Lopes de Araujo - SPREV" w:date="2021-01-11T15:56:00Z">
        <w:r w:rsidR="00952DA4">
          <w:rPr>
            <w:i w:val="0"/>
            <w:color w:val="auto"/>
            <w:sz w:val="24"/>
            <w:szCs w:val="24"/>
          </w:rPr>
          <w:t xml:space="preserve">. Ressaltou </w:t>
        </w:r>
      </w:ins>
      <w:del w:id="311" w:author="Larissa Claudia Lopes de Araujo - SPREV" w:date="2021-01-11T15:57:00Z">
        <w:r w:rsidR="001C6440" w:rsidDel="00952DA4">
          <w:rPr>
            <w:i w:val="0"/>
            <w:color w:val="auto"/>
            <w:sz w:val="24"/>
            <w:szCs w:val="24"/>
          </w:rPr>
          <w:delText xml:space="preserve">, </w:delText>
        </w:r>
      </w:del>
      <w:r w:rsidR="001C6440">
        <w:rPr>
          <w:i w:val="0"/>
          <w:color w:val="auto"/>
          <w:sz w:val="24"/>
          <w:szCs w:val="24"/>
        </w:rPr>
        <w:t>também</w:t>
      </w:r>
      <w:ins w:id="312" w:author="Larissa Claudia Lopes de Araujo - SPREV" w:date="2021-01-11T15:57:00Z">
        <w:r w:rsidR="00952DA4">
          <w:rPr>
            <w:i w:val="0"/>
            <w:color w:val="auto"/>
            <w:sz w:val="24"/>
            <w:szCs w:val="24"/>
          </w:rPr>
          <w:t xml:space="preserve"> que</w:t>
        </w:r>
      </w:ins>
      <w:r w:rsidR="001C6440">
        <w:rPr>
          <w:i w:val="0"/>
          <w:color w:val="auto"/>
          <w:sz w:val="24"/>
          <w:szCs w:val="24"/>
        </w:rPr>
        <w:t xml:space="preserve"> foi o ano de implantação dos primeiros programas de gestão com </w:t>
      </w:r>
      <w:del w:id="313" w:author="Larissa Claudia Lopes de Araujo - SPREV" w:date="2021-01-11T15:57:00Z">
        <w:r w:rsidR="001C6440" w:rsidDel="00952DA4">
          <w:rPr>
            <w:i w:val="0"/>
            <w:color w:val="auto"/>
            <w:sz w:val="24"/>
            <w:szCs w:val="24"/>
          </w:rPr>
          <w:delText xml:space="preserve">o </w:delText>
        </w:r>
      </w:del>
      <w:r w:rsidR="001C6440">
        <w:rPr>
          <w:i w:val="0"/>
          <w:color w:val="auto"/>
          <w:sz w:val="24"/>
          <w:szCs w:val="24"/>
        </w:rPr>
        <w:t>teletrabalho</w:t>
      </w:r>
      <w:r w:rsidR="00D33E04">
        <w:rPr>
          <w:i w:val="0"/>
          <w:color w:val="auto"/>
          <w:sz w:val="24"/>
          <w:szCs w:val="24"/>
        </w:rPr>
        <w:t>,</w:t>
      </w:r>
      <w:ins w:id="314" w:author="Larissa Claudia Lopes de Araujo - SPREV" w:date="2021-01-11T15:59:00Z">
        <w:r w:rsidR="00952DA4">
          <w:rPr>
            <w:i w:val="0"/>
            <w:color w:val="auto"/>
            <w:sz w:val="24"/>
            <w:szCs w:val="24"/>
          </w:rPr>
          <w:t xml:space="preserve"> que são </w:t>
        </w:r>
        <w:r w:rsidR="00952DA4" w:rsidRPr="00952DA4">
          <w:rPr>
            <w:i w:val="0"/>
            <w:color w:val="auto"/>
            <w:sz w:val="24"/>
            <w:szCs w:val="24"/>
          </w:rPr>
          <w:t xml:space="preserve">as centrais especializadas em análise previdenciária e as centrais especializadas em análise de benefícios </w:t>
        </w:r>
      </w:ins>
      <w:ins w:id="315" w:author="Larissa Claudia Lopes de Araujo - SPREV" w:date="2021-01-11T16:02:00Z">
        <w:r w:rsidR="00952DA4">
          <w:rPr>
            <w:i w:val="0"/>
            <w:color w:val="auto"/>
            <w:sz w:val="24"/>
            <w:szCs w:val="24"/>
          </w:rPr>
          <w:t>d</w:t>
        </w:r>
      </w:ins>
      <w:ins w:id="316" w:author="Larissa Claudia Lopes de Araujo - SPREV" w:date="2021-01-11T15:59:00Z">
        <w:r w:rsidR="00952DA4" w:rsidRPr="00952DA4">
          <w:rPr>
            <w:i w:val="0"/>
            <w:color w:val="auto"/>
            <w:sz w:val="24"/>
            <w:szCs w:val="24"/>
          </w:rPr>
          <w:t>o programa de gestão semipresencial</w:t>
        </w:r>
      </w:ins>
      <w:ins w:id="317" w:author="Larissa Claudia Lopes de Araujo - SPREV" w:date="2021-01-11T16:00:00Z">
        <w:r w:rsidR="00952DA4">
          <w:rPr>
            <w:i w:val="0"/>
            <w:color w:val="auto"/>
            <w:sz w:val="24"/>
            <w:szCs w:val="24"/>
          </w:rPr>
          <w:t xml:space="preserve">. Aduziu </w:t>
        </w:r>
      </w:ins>
      <w:del w:id="318" w:author="Larissa Claudia Lopes de Araujo - SPREV" w:date="2021-01-11T16:00:00Z">
        <w:r w:rsidR="00D33E04" w:rsidDel="00952DA4">
          <w:rPr>
            <w:i w:val="0"/>
            <w:color w:val="auto"/>
            <w:sz w:val="24"/>
            <w:szCs w:val="24"/>
          </w:rPr>
          <w:delText xml:space="preserve"> e </w:delText>
        </w:r>
      </w:del>
      <w:r w:rsidR="00D33E04">
        <w:rPr>
          <w:i w:val="0"/>
          <w:color w:val="auto"/>
          <w:sz w:val="24"/>
          <w:szCs w:val="24"/>
        </w:rPr>
        <w:t xml:space="preserve">que a partir do 2º semestre de 2019, já se verificou </w:t>
      </w:r>
      <w:r w:rsidR="00D33E04" w:rsidRPr="00D33E04">
        <w:rPr>
          <w:i w:val="0"/>
          <w:color w:val="auto"/>
          <w:sz w:val="24"/>
          <w:szCs w:val="24"/>
        </w:rPr>
        <w:t>acréscimo de produtividade</w:t>
      </w:r>
      <w:r w:rsidR="00D33E04">
        <w:rPr>
          <w:i w:val="0"/>
          <w:color w:val="auto"/>
          <w:sz w:val="24"/>
          <w:szCs w:val="24"/>
        </w:rPr>
        <w:t xml:space="preserve"> de 38% em relação à 2018, mesmo com a redução de servidores. Falou que esse aumento está relacionado </w:t>
      </w:r>
      <w:r w:rsidR="00D33E04" w:rsidRPr="00D33E04">
        <w:rPr>
          <w:i w:val="0"/>
          <w:color w:val="auto"/>
          <w:sz w:val="24"/>
          <w:szCs w:val="24"/>
        </w:rPr>
        <w:t>a transformação digital e a transformação na gestão</w:t>
      </w:r>
      <w:r w:rsidR="00D33E04" w:rsidRPr="00D33E04">
        <w:t xml:space="preserve"> </w:t>
      </w:r>
      <w:r w:rsidR="00D33E04" w:rsidRPr="00D33E04">
        <w:rPr>
          <w:i w:val="0"/>
          <w:color w:val="auto"/>
          <w:sz w:val="24"/>
          <w:szCs w:val="24"/>
        </w:rPr>
        <w:t>com a definição de um trabalho orientado a resultados</w:t>
      </w:r>
      <w:r w:rsidR="00BA7016">
        <w:rPr>
          <w:i w:val="0"/>
          <w:color w:val="auto"/>
          <w:sz w:val="24"/>
          <w:szCs w:val="24"/>
        </w:rPr>
        <w:t xml:space="preserve"> e</w:t>
      </w:r>
      <w:r w:rsidR="00D33E04" w:rsidRPr="00D33E04">
        <w:rPr>
          <w:i w:val="0"/>
          <w:color w:val="auto"/>
          <w:sz w:val="24"/>
          <w:szCs w:val="24"/>
        </w:rPr>
        <w:t xml:space="preserve"> metas, a partir de um mapeamento processos</w:t>
      </w:r>
      <w:r w:rsidR="00BA7016">
        <w:rPr>
          <w:i w:val="0"/>
          <w:color w:val="auto"/>
          <w:sz w:val="24"/>
          <w:szCs w:val="24"/>
        </w:rPr>
        <w:t xml:space="preserve"> que de início</w:t>
      </w:r>
      <w:del w:id="319" w:author="Larissa Claudia Lopes de Araujo - SPREV" w:date="2021-01-11T16:01:00Z">
        <w:r w:rsidR="00BA7016" w:rsidDel="00952DA4">
          <w:rPr>
            <w:i w:val="0"/>
            <w:color w:val="auto"/>
            <w:sz w:val="24"/>
            <w:szCs w:val="24"/>
          </w:rPr>
          <w:delText>,</w:delText>
        </w:r>
      </w:del>
      <w:r w:rsidR="00BA7016">
        <w:rPr>
          <w:i w:val="0"/>
          <w:color w:val="auto"/>
          <w:sz w:val="24"/>
          <w:szCs w:val="24"/>
        </w:rPr>
        <w:t xml:space="preserve"> focou </w:t>
      </w:r>
      <w:r w:rsidR="00BA7016" w:rsidRPr="00BA7016">
        <w:rPr>
          <w:i w:val="0"/>
          <w:color w:val="auto"/>
          <w:sz w:val="24"/>
          <w:szCs w:val="24"/>
        </w:rPr>
        <w:t>na análise do reconhecimento inicial de direitos e</w:t>
      </w:r>
      <w:ins w:id="320" w:author="Larissa Claudia Lopes de Araujo - SPREV" w:date="2021-01-11T16:01:00Z">
        <w:r w:rsidR="00952DA4">
          <w:rPr>
            <w:i w:val="0"/>
            <w:color w:val="auto"/>
            <w:sz w:val="24"/>
            <w:szCs w:val="24"/>
          </w:rPr>
          <w:t>,</w:t>
        </w:r>
      </w:ins>
      <w:r w:rsidR="00BA7016">
        <w:rPr>
          <w:i w:val="0"/>
          <w:color w:val="auto"/>
          <w:sz w:val="24"/>
          <w:szCs w:val="24"/>
        </w:rPr>
        <w:t xml:space="preserve"> depois foi </w:t>
      </w:r>
      <w:r w:rsidR="00BA7016" w:rsidRPr="00BA7016">
        <w:rPr>
          <w:i w:val="0"/>
          <w:color w:val="auto"/>
          <w:sz w:val="24"/>
          <w:szCs w:val="24"/>
        </w:rPr>
        <w:t>ampli</w:t>
      </w:r>
      <w:r w:rsidR="00BA7016">
        <w:rPr>
          <w:i w:val="0"/>
          <w:color w:val="auto"/>
          <w:sz w:val="24"/>
          <w:szCs w:val="24"/>
        </w:rPr>
        <w:t xml:space="preserve">ado </w:t>
      </w:r>
      <w:r w:rsidR="00BA7016" w:rsidRPr="00BA7016">
        <w:rPr>
          <w:i w:val="0"/>
          <w:color w:val="auto"/>
          <w:sz w:val="24"/>
          <w:szCs w:val="24"/>
        </w:rPr>
        <w:t xml:space="preserve">para </w:t>
      </w:r>
      <w:r w:rsidR="00BA7016">
        <w:rPr>
          <w:i w:val="0"/>
          <w:color w:val="auto"/>
          <w:sz w:val="24"/>
          <w:szCs w:val="24"/>
        </w:rPr>
        <w:t>a</w:t>
      </w:r>
      <w:r w:rsidR="00BA7016" w:rsidRPr="00BA7016">
        <w:rPr>
          <w:i w:val="0"/>
          <w:color w:val="auto"/>
          <w:sz w:val="24"/>
          <w:szCs w:val="24"/>
        </w:rPr>
        <w:t xml:space="preserve"> análise </w:t>
      </w:r>
      <w:r w:rsidR="00BA7016">
        <w:rPr>
          <w:i w:val="0"/>
          <w:color w:val="auto"/>
          <w:sz w:val="24"/>
          <w:szCs w:val="24"/>
        </w:rPr>
        <w:t xml:space="preserve">de </w:t>
      </w:r>
      <w:r w:rsidR="00BA7016" w:rsidRPr="00BA7016">
        <w:rPr>
          <w:i w:val="0"/>
          <w:color w:val="auto"/>
          <w:sz w:val="24"/>
          <w:szCs w:val="24"/>
        </w:rPr>
        <w:t>todas as atividades do INSS, inclusive área-meio</w:t>
      </w:r>
      <w:r w:rsidR="00BA7016">
        <w:rPr>
          <w:i w:val="0"/>
          <w:color w:val="auto"/>
          <w:sz w:val="24"/>
          <w:szCs w:val="24"/>
        </w:rPr>
        <w:t>. Mostrou que até outubro do corrente ano, a quantidade de benefícios analisados superou a de 2019 em quase 1.000.000, sendo que em relação ao ano de 2018, esse aumento de produtividade, mesmo ainda estando subestimado, chega a 79%.</w:t>
      </w:r>
      <w:r w:rsidR="00C7272B">
        <w:rPr>
          <w:i w:val="0"/>
          <w:color w:val="auto"/>
          <w:sz w:val="24"/>
          <w:szCs w:val="24"/>
        </w:rPr>
        <w:t xml:space="preserve"> </w:t>
      </w:r>
      <w:ins w:id="321" w:author="Larissa Claudia Lopes de Araujo - SPREV" w:date="2021-01-11T16:10:00Z">
        <w:r w:rsidR="000515C3">
          <w:rPr>
            <w:i w:val="0"/>
            <w:color w:val="auto"/>
            <w:sz w:val="24"/>
            <w:szCs w:val="24"/>
          </w:rPr>
          <w:t>No tocante a evoluç</w:t>
        </w:r>
      </w:ins>
      <w:ins w:id="322" w:author="Larissa Claudia Lopes de Araujo - SPREV" w:date="2021-01-11T16:11:00Z">
        <w:r w:rsidR="000515C3">
          <w:rPr>
            <w:i w:val="0"/>
            <w:color w:val="auto"/>
            <w:sz w:val="24"/>
            <w:szCs w:val="24"/>
          </w:rPr>
          <w:t>ão do estoque, pontuou</w:t>
        </w:r>
      </w:ins>
      <w:del w:id="323" w:author="Larissa Claudia Lopes de Araujo - SPREV" w:date="2021-01-11T16:11:00Z">
        <w:r w:rsidR="00C7272B" w:rsidDel="000515C3">
          <w:rPr>
            <w:i w:val="0"/>
            <w:color w:val="auto"/>
            <w:sz w:val="24"/>
            <w:szCs w:val="24"/>
          </w:rPr>
          <w:delText>Falou</w:delText>
        </w:r>
      </w:del>
      <w:r w:rsidR="00C7272B">
        <w:rPr>
          <w:i w:val="0"/>
          <w:color w:val="auto"/>
          <w:sz w:val="24"/>
          <w:szCs w:val="24"/>
        </w:rPr>
        <w:t xml:space="preserve"> que na hora de informar os números, é preciso separar os quase 800</w:t>
      </w:r>
      <w:ins w:id="324" w:author="Larissa Claudia Lopes de Araujo - SPREV" w:date="2021-01-07T15:37:00Z">
        <w:r w:rsidR="006D5880">
          <w:rPr>
            <w:i w:val="0"/>
            <w:color w:val="auto"/>
            <w:sz w:val="24"/>
            <w:szCs w:val="24"/>
          </w:rPr>
          <w:t xml:space="preserve"> mil</w:t>
        </w:r>
      </w:ins>
      <w:del w:id="325" w:author="Larissa Claudia Lopes de Araujo - SPREV" w:date="2021-01-07T15:37:00Z">
        <w:r w:rsidR="00C7272B" w:rsidDel="006D5880">
          <w:rPr>
            <w:i w:val="0"/>
            <w:color w:val="auto"/>
            <w:sz w:val="24"/>
            <w:szCs w:val="24"/>
          </w:rPr>
          <w:delText>.000</w:delText>
        </w:r>
      </w:del>
      <w:r w:rsidR="00C7272B">
        <w:rPr>
          <w:i w:val="0"/>
          <w:color w:val="auto"/>
          <w:sz w:val="24"/>
          <w:szCs w:val="24"/>
        </w:rPr>
        <w:t xml:space="preserve"> requerimentos em exigência do estoque total </w:t>
      </w:r>
      <w:r w:rsidR="00C86FE0">
        <w:rPr>
          <w:i w:val="0"/>
          <w:color w:val="auto"/>
          <w:sz w:val="24"/>
          <w:szCs w:val="24"/>
        </w:rPr>
        <w:t xml:space="preserve">de </w:t>
      </w:r>
      <w:r w:rsidR="00C86FE0" w:rsidRPr="00C86FE0">
        <w:rPr>
          <w:i w:val="0"/>
          <w:color w:val="auto"/>
          <w:sz w:val="24"/>
          <w:szCs w:val="24"/>
        </w:rPr>
        <w:t>1.049</w:t>
      </w:r>
      <w:ins w:id="326" w:author="Larissa Claudia Lopes de Araujo - SPREV" w:date="2021-01-07T15:37:00Z">
        <w:r w:rsidR="006D5880">
          <w:rPr>
            <w:i w:val="0"/>
            <w:color w:val="auto"/>
            <w:sz w:val="24"/>
            <w:szCs w:val="24"/>
          </w:rPr>
          <w:t xml:space="preserve"> milhão</w:t>
        </w:r>
      </w:ins>
      <w:del w:id="327" w:author="Larissa Claudia Lopes de Araujo - SPREV" w:date="2021-01-07T15:37:00Z">
        <w:r w:rsidR="00C86FE0" w:rsidRPr="00C86FE0" w:rsidDel="006D5880">
          <w:rPr>
            <w:i w:val="0"/>
            <w:color w:val="auto"/>
            <w:sz w:val="24"/>
            <w:szCs w:val="24"/>
          </w:rPr>
          <w:delText>.000</w:delText>
        </w:r>
      </w:del>
      <w:r w:rsidR="00C86FE0">
        <w:rPr>
          <w:i w:val="0"/>
          <w:color w:val="auto"/>
          <w:sz w:val="24"/>
          <w:szCs w:val="24"/>
        </w:rPr>
        <w:t xml:space="preserve"> que est</w:t>
      </w:r>
      <w:ins w:id="328" w:author="Larissa Claudia Lopes de Araujo - SPREV" w:date="2021-01-11T16:11:00Z">
        <w:r w:rsidR="000515C3">
          <w:rPr>
            <w:i w:val="0"/>
            <w:color w:val="auto"/>
            <w:sz w:val="24"/>
            <w:szCs w:val="24"/>
          </w:rPr>
          <w:t>ão</w:t>
        </w:r>
      </w:ins>
      <w:del w:id="329" w:author="Larissa Claudia Lopes de Araujo - SPREV" w:date="2021-01-11T16:11:00Z">
        <w:r w:rsidR="00C86FE0" w:rsidDel="000515C3">
          <w:rPr>
            <w:i w:val="0"/>
            <w:color w:val="auto"/>
            <w:sz w:val="24"/>
            <w:szCs w:val="24"/>
          </w:rPr>
          <w:delText>á</w:delText>
        </w:r>
      </w:del>
      <w:r w:rsidR="00C86FE0">
        <w:rPr>
          <w:i w:val="0"/>
          <w:color w:val="auto"/>
          <w:sz w:val="24"/>
          <w:szCs w:val="24"/>
        </w:rPr>
        <w:t xml:space="preserve"> </w:t>
      </w:r>
      <w:r w:rsidR="00C7272B">
        <w:rPr>
          <w:i w:val="0"/>
          <w:color w:val="auto"/>
          <w:sz w:val="24"/>
          <w:szCs w:val="24"/>
        </w:rPr>
        <w:t xml:space="preserve">sob análise do INSS. </w:t>
      </w:r>
      <w:ins w:id="330" w:author="Larissa Claudia Lopes de Araujo - SPREV" w:date="2021-01-11T16:11:00Z">
        <w:r w:rsidR="000515C3">
          <w:rPr>
            <w:i w:val="0"/>
            <w:color w:val="auto"/>
            <w:sz w:val="24"/>
            <w:szCs w:val="24"/>
          </w:rPr>
          <w:t>Enfatizou</w:t>
        </w:r>
      </w:ins>
      <w:del w:id="331" w:author="Larissa Claudia Lopes de Araujo - SPREV" w:date="2021-01-11T16:12:00Z">
        <w:r w:rsidR="00C7272B" w:rsidDel="000515C3">
          <w:rPr>
            <w:i w:val="0"/>
            <w:color w:val="auto"/>
            <w:sz w:val="24"/>
            <w:szCs w:val="24"/>
          </w:rPr>
          <w:delText>Disse</w:delText>
        </w:r>
      </w:del>
      <w:r w:rsidR="00C7272B">
        <w:rPr>
          <w:i w:val="0"/>
          <w:color w:val="auto"/>
          <w:sz w:val="24"/>
          <w:szCs w:val="24"/>
        </w:rPr>
        <w:t xml:space="preserve"> que a principal causa de atraso da análise </w:t>
      </w:r>
      <w:ins w:id="332" w:author="Larissa Claudia Lopes de Araujo - SPREV" w:date="2021-01-11T16:12:00Z">
        <w:r w:rsidR="000515C3">
          <w:rPr>
            <w:i w:val="0"/>
            <w:color w:val="auto"/>
            <w:sz w:val="24"/>
            <w:szCs w:val="24"/>
          </w:rPr>
          <w:t>é decorrente da</w:t>
        </w:r>
      </w:ins>
      <w:del w:id="333" w:author="Larissa Claudia Lopes de Araujo - SPREV" w:date="2021-01-11T16:12:00Z">
        <w:r w:rsidR="00C7272B" w:rsidDel="000515C3">
          <w:rPr>
            <w:i w:val="0"/>
            <w:color w:val="auto"/>
            <w:sz w:val="24"/>
            <w:szCs w:val="24"/>
          </w:rPr>
          <w:delText>se dá pela</w:delText>
        </w:r>
      </w:del>
      <w:r w:rsidR="00C7272B">
        <w:rPr>
          <w:i w:val="0"/>
          <w:color w:val="auto"/>
          <w:sz w:val="24"/>
          <w:szCs w:val="24"/>
        </w:rPr>
        <w:t xml:space="preserve"> falta de </w:t>
      </w:r>
      <w:del w:id="334" w:author="Larissa Claudia Lopes de Araujo - SPREV" w:date="2021-01-11T16:12:00Z">
        <w:r w:rsidR="00C7272B" w:rsidDel="000515C3">
          <w:rPr>
            <w:i w:val="0"/>
            <w:color w:val="auto"/>
            <w:sz w:val="24"/>
            <w:szCs w:val="24"/>
          </w:rPr>
          <w:delText xml:space="preserve">alguns </w:delText>
        </w:r>
      </w:del>
      <w:r w:rsidR="00C7272B">
        <w:rPr>
          <w:i w:val="0"/>
          <w:color w:val="auto"/>
          <w:sz w:val="24"/>
          <w:szCs w:val="24"/>
        </w:rPr>
        <w:t xml:space="preserve">documentos na hora da solicitação e </w:t>
      </w:r>
      <w:ins w:id="335" w:author="Larissa Claudia Lopes de Araujo - SPREV" w:date="2021-01-11T16:09:00Z">
        <w:r w:rsidR="00952DA4">
          <w:rPr>
            <w:i w:val="0"/>
            <w:color w:val="auto"/>
            <w:sz w:val="24"/>
            <w:szCs w:val="24"/>
          </w:rPr>
          <w:t>que</w:t>
        </w:r>
      </w:ins>
      <w:ins w:id="336" w:author="Larissa Claudia Lopes de Araujo - SPREV" w:date="2021-01-11T16:12:00Z">
        <w:r w:rsidR="000515C3">
          <w:rPr>
            <w:i w:val="0"/>
            <w:color w:val="auto"/>
            <w:sz w:val="24"/>
            <w:szCs w:val="24"/>
          </w:rPr>
          <w:t>,</w:t>
        </w:r>
      </w:ins>
      <w:ins w:id="337" w:author="Larissa Claudia Lopes de Araujo - SPREV" w:date="2021-01-11T16:09:00Z">
        <w:r w:rsidR="00952DA4">
          <w:rPr>
            <w:i w:val="0"/>
            <w:color w:val="auto"/>
            <w:sz w:val="24"/>
            <w:szCs w:val="24"/>
          </w:rPr>
          <w:t xml:space="preserve"> </w:t>
        </w:r>
      </w:ins>
      <w:r w:rsidR="00C7272B">
        <w:rPr>
          <w:i w:val="0"/>
          <w:color w:val="auto"/>
          <w:sz w:val="24"/>
          <w:szCs w:val="24"/>
        </w:rPr>
        <w:t>em 2020</w:t>
      </w:r>
      <w:ins w:id="338" w:author="Larissa Claudia Lopes de Araujo - SPREV" w:date="2021-01-11T16:12:00Z">
        <w:r w:rsidR="000515C3">
          <w:rPr>
            <w:i w:val="0"/>
            <w:color w:val="auto"/>
            <w:sz w:val="24"/>
            <w:szCs w:val="24"/>
          </w:rPr>
          <w:t>,</w:t>
        </w:r>
      </w:ins>
      <w:ins w:id="339" w:author="Larissa Claudia Lopes de Araujo - SPREV" w:date="2021-01-11T16:09:00Z">
        <w:r w:rsidR="00952DA4">
          <w:rPr>
            <w:i w:val="0"/>
            <w:color w:val="auto"/>
            <w:sz w:val="24"/>
            <w:szCs w:val="24"/>
          </w:rPr>
          <w:t xml:space="preserve"> foi agravado</w:t>
        </w:r>
      </w:ins>
      <w:del w:id="340" w:author="Larissa Claudia Lopes de Araujo - SPREV" w:date="2021-01-11T16:09:00Z">
        <w:r w:rsidR="00C7272B" w:rsidDel="00952DA4">
          <w:rPr>
            <w:i w:val="0"/>
            <w:color w:val="auto"/>
            <w:sz w:val="24"/>
            <w:szCs w:val="24"/>
          </w:rPr>
          <w:delText>, houve um agravo</w:delText>
        </w:r>
      </w:del>
      <w:r w:rsidR="00C7272B">
        <w:rPr>
          <w:i w:val="0"/>
          <w:color w:val="auto"/>
          <w:sz w:val="24"/>
          <w:szCs w:val="24"/>
        </w:rPr>
        <w:t xml:space="preserve"> devido a Pandemia. Salientou que o prazo normal para o cumprimento das exigências era de 30 dias e que atualmente, esse prazo foi estendido para 60 dias, fator que contribuiu para o acúmulo de processos</w:t>
      </w:r>
      <w:r w:rsidR="00C86FE0">
        <w:rPr>
          <w:i w:val="0"/>
          <w:color w:val="auto"/>
          <w:sz w:val="24"/>
          <w:szCs w:val="24"/>
        </w:rPr>
        <w:t>, além do fechamento das agências no mês de março. Mostrou que os dois benefícios com maior estoque são o Auxílio-doença com 410.947</w:t>
      </w:r>
      <w:ins w:id="341" w:author="Larissa Claudia Lopes de Araujo - SPREV" w:date="2021-01-11T17:09:00Z">
        <w:r w:rsidR="00A17E12" w:rsidRPr="00A17E12">
          <w:rPr>
            <w:i w:val="0"/>
            <w:color w:val="auto"/>
            <w:sz w:val="24"/>
            <w:szCs w:val="24"/>
          </w:rPr>
          <w:t xml:space="preserve"> </w:t>
        </w:r>
        <w:r w:rsidR="00A17E12">
          <w:rPr>
            <w:i w:val="0"/>
            <w:color w:val="auto"/>
            <w:sz w:val="24"/>
            <w:szCs w:val="24"/>
          </w:rPr>
          <w:t>requerimentos pendentes de análise</w:t>
        </w:r>
      </w:ins>
      <w:r w:rsidR="00C86FE0">
        <w:rPr>
          <w:i w:val="0"/>
          <w:color w:val="auto"/>
          <w:sz w:val="24"/>
          <w:szCs w:val="24"/>
        </w:rPr>
        <w:t xml:space="preserve"> e o Benefício de Prestação Continuada </w:t>
      </w:r>
      <w:del w:id="342" w:author="Larissa Claudia Lopes de Araujo - SPREV" w:date="2021-01-12T12:59:00Z">
        <w:r w:rsidR="00C86FE0" w:rsidDel="00BF4629">
          <w:rPr>
            <w:i w:val="0"/>
            <w:color w:val="auto"/>
            <w:sz w:val="24"/>
            <w:szCs w:val="24"/>
          </w:rPr>
          <w:delText xml:space="preserve">– </w:delText>
        </w:r>
      </w:del>
      <w:ins w:id="343" w:author="Larissa Claudia Lopes de Araujo - SPREV" w:date="2021-01-12T12:59:00Z">
        <w:r w:rsidR="00BF4629">
          <w:rPr>
            <w:i w:val="0"/>
            <w:color w:val="auto"/>
            <w:sz w:val="24"/>
            <w:szCs w:val="24"/>
          </w:rPr>
          <w:t>(</w:t>
        </w:r>
      </w:ins>
      <w:r w:rsidR="00C86FE0">
        <w:rPr>
          <w:i w:val="0"/>
          <w:color w:val="auto"/>
          <w:sz w:val="24"/>
          <w:szCs w:val="24"/>
        </w:rPr>
        <w:t>BPC</w:t>
      </w:r>
      <w:ins w:id="344" w:author="Larissa Claudia Lopes de Araujo - SPREV" w:date="2021-01-12T12:59:00Z">
        <w:r w:rsidR="00BF4629">
          <w:rPr>
            <w:i w:val="0"/>
            <w:color w:val="auto"/>
            <w:sz w:val="24"/>
            <w:szCs w:val="24"/>
          </w:rPr>
          <w:t>)</w:t>
        </w:r>
      </w:ins>
      <w:r w:rsidR="00C86FE0">
        <w:rPr>
          <w:i w:val="0"/>
          <w:color w:val="auto"/>
          <w:sz w:val="24"/>
          <w:szCs w:val="24"/>
        </w:rPr>
        <w:t>, com 408.852</w:t>
      </w:r>
      <w:del w:id="345" w:author="Larissa Claudia Lopes de Araujo - SPREV" w:date="2021-01-11T17:09:00Z">
        <w:r w:rsidR="00C86FE0" w:rsidDel="00A17E12">
          <w:rPr>
            <w:i w:val="0"/>
            <w:color w:val="auto"/>
            <w:sz w:val="24"/>
            <w:szCs w:val="24"/>
          </w:rPr>
          <w:delText xml:space="preserve"> requerimentos pendentes de análise</w:delText>
        </w:r>
      </w:del>
      <w:r w:rsidR="00C86FE0">
        <w:rPr>
          <w:i w:val="0"/>
          <w:color w:val="auto"/>
          <w:sz w:val="24"/>
          <w:szCs w:val="24"/>
        </w:rPr>
        <w:t>, e lembrou que, no caso do BPC</w:t>
      </w:r>
      <w:ins w:id="346" w:author="Larissa Claudia Lopes de Araujo - SPREV" w:date="2021-01-11T16:45:00Z">
        <w:r w:rsidR="00E73FFB">
          <w:rPr>
            <w:i w:val="0"/>
            <w:color w:val="auto"/>
            <w:sz w:val="24"/>
            <w:szCs w:val="24"/>
          </w:rPr>
          <w:t>,</w:t>
        </w:r>
      </w:ins>
      <w:r w:rsidR="00C86FE0">
        <w:rPr>
          <w:i w:val="0"/>
          <w:color w:val="auto"/>
          <w:sz w:val="24"/>
          <w:szCs w:val="24"/>
        </w:rPr>
        <w:t xml:space="preserve"> o INSS efetuou a antecipação da</w:t>
      </w:r>
      <w:r w:rsidR="00C86FE0" w:rsidRPr="00C86FE0">
        <w:rPr>
          <w:i w:val="0"/>
          <w:color w:val="auto"/>
          <w:sz w:val="24"/>
          <w:szCs w:val="24"/>
        </w:rPr>
        <w:t>queles que estavam com os dados cadastrais adequados, falta</w:t>
      </w:r>
      <w:r w:rsidR="00C86FE0">
        <w:rPr>
          <w:i w:val="0"/>
          <w:color w:val="auto"/>
          <w:sz w:val="24"/>
          <w:szCs w:val="24"/>
        </w:rPr>
        <w:t xml:space="preserve">ndo </w:t>
      </w:r>
      <w:r w:rsidR="00C86FE0" w:rsidRPr="00C86FE0">
        <w:rPr>
          <w:i w:val="0"/>
          <w:color w:val="auto"/>
          <w:sz w:val="24"/>
          <w:szCs w:val="24"/>
        </w:rPr>
        <w:t xml:space="preserve">apenas a </w:t>
      </w:r>
      <w:r w:rsidR="00C86FE0" w:rsidRPr="00C86FE0">
        <w:rPr>
          <w:i w:val="0"/>
          <w:color w:val="auto"/>
          <w:sz w:val="24"/>
          <w:szCs w:val="24"/>
        </w:rPr>
        <w:lastRenderedPageBreak/>
        <w:t>realização do instrumento do psicossocial</w:t>
      </w:r>
      <w:r w:rsidR="00C86FE0">
        <w:rPr>
          <w:i w:val="0"/>
          <w:color w:val="auto"/>
          <w:sz w:val="24"/>
          <w:szCs w:val="24"/>
        </w:rPr>
        <w:t>.</w:t>
      </w:r>
      <w:r w:rsidR="005075D9">
        <w:rPr>
          <w:i w:val="0"/>
          <w:color w:val="auto"/>
          <w:sz w:val="24"/>
          <w:szCs w:val="24"/>
        </w:rPr>
        <w:t xml:space="preserve"> Dando prosseguimento na apresentação, citou um rol de medidas que estão sendo adotadas para acelerar a redução do estoque: (i) realização de </w:t>
      </w:r>
      <w:r w:rsidR="005075D9" w:rsidRPr="005075D9">
        <w:rPr>
          <w:i w:val="0"/>
          <w:color w:val="auto"/>
          <w:sz w:val="24"/>
          <w:szCs w:val="24"/>
        </w:rPr>
        <w:t>workshop</w:t>
      </w:r>
      <w:r w:rsidR="005075D9" w:rsidRPr="005075D9">
        <w:t xml:space="preserve"> </w:t>
      </w:r>
      <w:r w:rsidR="005075D9" w:rsidRPr="005075D9">
        <w:rPr>
          <w:i w:val="0"/>
          <w:color w:val="auto"/>
          <w:sz w:val="24"/>
          <w:szCs w:val="24"/>
        </w:rPr>
        <w:t>com as superintendências regionais</w:t>
      </w:r>
      <w:ins w:id="347" w:author="Larissa Claudia Lopes de Araujo - SPREV" w:date="2021-01-11T17:11:00Z">
        <w:r w:rsidR="00D14F2D">
          <w:rPr>
            <w:i w:val="0"/>
            <w:color w:val="auto"/>
            <w:sz w:val="24"/>
            <w:szCs w:val="24"/>
          </w:rPr>
          <w:t>,</w:t>
        </w:r>
      </w:ins>
      <w:r w:rsidR="005075D9" w:rsidRPr="005075D9">
        <w:t xml:space="preserve"> </w:t>
      </w:r>
      <w:r w:rsidR="005075D9" w:rsidRPr="005075D9">
        <w:rPr>
          <w:i w:val="0"/>
          <w:color w:val="auto"/>
          <w:sz w:val="24"/>
          <w:szCs w:val="24"/>
        </w:rPr>
        <w:t xml:space="preserve">com o objetivo de ampliar o percentual de servidores concessores para 40% do total do número de servidores do </w:t>
      </w:r>
      <w:r w:rsidR="005075D9">
        <w:rPr>
          <w:i w:val="0"/>
          <w:color w:val="auto"/>
          <w:sz w:val="24"/>
          <w:szCs w:val="24"/>
        </w:rPr>
        <w:t>INSS em PGSP e</w:t>
      </w:r>
      <w:ins w:id="348" w:author="Larissa Claudia Lopes de Araujo - SPREV" w:date="2021-01-12T13:11:00Z">
        <w:r w:rsidR="003B3E73" w:rsidRPr="003B3E73">
          <w:t xml:space="preserve"> </w:t>
        </w:r>
        <w:r w:rsidR="003B3E73" w:rsidRPr="003B3E73">
          <w:rPr>
            <w:i w:val="0"/>
            <w:color w:val="auto"/>
            <w:sz w:val="24"/>
            <w:szCs w:val="24"/>
          </w:rPr>
          <w:t>Centrais Especializadas de Alta Performance</w:t>
        </w:r>
      </w:ins>
      <w:r w:rsidR="005075D9">
        <w:rPr>
          <w:i w:val="0"/>
          <w:color w:val="auto"/>
          <w:sz w:val="24"/>
          <w:szCs w:val="24"/>
        </w:rPr>
        <w:t xml:space="preserve"> </w:t>
      </w:r>
      <w:ins w:id="349" w:author="Larissa Claudia Lopes de Araujo - SPREV" w:date="2021-01-12T13:11:00Z">
        <w:r w:rsidR="003B3E73">
          <w:rPr>
            <w:i w:val="0"/>
            <w:color w:val="auto"/>
            <w:sz w:val="24"/>
            <w:szCs w:val="24"/>
          </w:rPr>
          <w:t>(</w:t>
        </w:r>
      </w:ins>
      <w:r w:rsidR="005075D9">
        <w:rPr>
          <w:i w:val="0"/>
          <w:color w:val="auto"/>
          <w:sz w:val="24"/>
          <w:szCs w:val="24"/>
        </w:rPr>
        <w:t>CEAP</w:t>
      </w:r>
      <w:ins w:id="350" w:author="Larissa Claudia Lopes de Araujo - SPREV" w:date="2021-01-12T13:11:00Z">
        <w:r w:rsidR="003B3E73">
          <w:rPr>
            <w:i w:val="0"/>
            <w:color w:val="auto"/>
            <w:sz w:val="24"/>
            <w:szCs w:val="24"/>
          </w:rPr>
          <w:t>)</w:t>
        </w:r>
      </w:ins>
      <w:r w:rsidR="005075D9">
        <w:rPr>
          <w:i w:val="0"/>
          <w:color w:val="auto"/>
          <w:sz w:val="24"/>
          <w:szCs w:val="24"/>
        </w:rPr>
        <w:t>; (ii)</w:t>
      </w:r>
      <w:r w:rsidR="005075D9" w:rsidRPr="005075D9">
        <w:t xml:space="preserve"> </w:t>
      </w:r>
      <w:r w:rsidR="005075D9" w:rsidRPr="005075D9">
        <w:rPr>
          <w:i w:val="0"/>
          <w:color w:val="auto"/>
          <w:sz w:val="24"/>
          <w:szCs w:val="24"/>
        </w:rPr>
        <w:t>descentralização da gestão das CEAPs para as Superintendências Regionais</w:t>
      </w:r>
      <w:r w:rsidR="00084A6D">
        <w:rPr>
          <w:i w:val="0"/>
          <w:color w:val="auto"/>
          <w:sz w:val="24"/>
          <w:szCs w:val="24"/>
        </w:rPr>
        <w:t>, observando as características de cada região</w:t>
      </w:r>
      <w:r w:rsidR="005075D9" w:rsidRPr="005075D9">
        <w:rPr>
          <w:i w:val="0"/>
          <w:color w:val="auto"/>
          <w:sz w:val="24"/>
          <w:szCs w:val="24"/>
        </w:rPr>
        <w:t>;</w:t>
      </w:r>
      <w:r w:rsidR="005075D9">
        <w:rPr>
          <w:i w:val="0"/>
          <w:color w:val="auto"/>
          <w:sz w:val="24"/>
          <w:szCs w:val="24"/>
        </w:rPr>
        <w:t xml:space="preserve"> (iii) </w:t>
      </w:r>
      <w:r w:rsidR="005075D9" w:rsidRPr="005075D9">
        <w:rPr>
          <w:i w:val="0"/>
          <w:color w:val="auto"/>
          <w:sz w:val="24"/>
          <w:szCs w:val="24"/>
        </w:rPr>
        <w:t>focaliza</w:t>
      </w:r>
      <w:r w:rsidR="005075D9">
        <w:rPr>
          <w:i w:val="0"/>
          <w:color w:val="auto"/>
          <w:sz w:val="24"/>
          <w:szCs w:val="24"/>
        </w:rPr>
        <w:t>r no</w:t>
      </w:r>
      <w:r w:rsidR="005075D9" w:rsidRPr="005075D9">
        <w:rPr>
          <w:i w:val="0"/>
          <w:color w:val="auto"/>
          <w:sz w:val="24"/>
          <w:szCs w:val="24"/>
        </w:rPr>
        <w:t xml:space="preserve"> trabalho do serviço social na avaliação social e realização de</w:t>
      </w:r>
      <w:r w:rsidR="005075D9">
        <w:rPr>
          <w:i w:val="0"/>
          <w:color w:val="auto"/>
          <w:sz w:val="24"/>
          <w:szCs w:val="24"/>
        </w:rPr>
        <w:t xml:space="preserve"> </w:t>
      </w:r>
      <w:r w:rsidR="005075D9" w:rsidRPr="005075D9">
        <w:rPr>
          <w:i w:val="0"/>
          <w:color w:val="auto"/>
          <w:sz w:val="24"/>
          <w:szCs w:val="24"/>
        </w:rPr>
        <w:t>mutirões em contra turno e sábados;</w:t>
      </w:r>
      <w:r w:rsidR="005075D9">
        <w:rPr>
          <w:i w:val="0"/>
          <w:color w:val="auto"/>
          <w:sz w:val="24"/>
          <w:szCs w:val="24"/>
        </w:rPr>
        <w:t xml:space="preserve"> (iv) a</w:t>
      </w:r>
      <w:r w:rsidR="005075D9" w:rsidRPr="005075D9">
        <w:rPr>
          <w:i w:val="0"/>
          <w:color w:val="auto"/>
          <w:sz w:val="24"/>
          <w:szCs w:val="24"/>
        </w:rPr>
        <w:t>mplia</w:t>
      </w:r>
      <w:r w:rsidR="005075D9">
        <w:rPr>
          <w:i w:val="0"/>
          <w:color w:val="auto"/>
          <w:sz w:val="24"/>
          <w:szCs w:val="24"/>
        </w:rPr>
        <w:t xml:space="preserve">r </w:t>
      </w:r>
      <w:r w:rsidR="005075D9" w:rsidRPr="005075D9">
        <w:rPr>
          <w:i w:val="0"/>
          <w:color w:val="auto"/>
          <w:sz w:val="24"/>
          <w:szCs w:val="24"/>
        </w:rPr>
        <w:t>os serviços com concessão automatizada de benefícios;</w:t>
      </w:r>
      <w:r w:rsidR="005075D9">
        <w:rPr>
          <w:i w:val="0"/>
          <w:color w:val="auto"/>
          <w:sz w:val="24"/>
          <w:szCs w:val="24"/>
        </w:rPr>
        <w:t xml:space="preserve"> (v) m</w:t>
      </w:r>
      <w:r w:rsidR="005075D9" w:rsidRPr="005075D9">
        <w:rPr>
          <w:i w:val="0"/>
          <w:color w:val="auto"/>
          <w:sz w:val="24"/>
          <w:szCs w:val="24"/>
        </w:rPr>
        <w:t xml:space="preserve">elhoria da infraestrutura de </w:t>
      </w:r>
      <w:r w:rsidR="005075D9">
        <w:rPr>
          <w:i w:val="0"/>
          <w:color w:val="auto"/>
          <w:sz w:val="24"/>
          <w:szCs w:val="24"/>
        </w:rPr>
        <w:t xml:space="preserve">Tecnologia da Informação - </w:t>
      </w:r>
      <w:r w:rsidR="005075D9" w:rsidRPr="005075D9">
        <w:rPr>
          <w:i w:val="0"/>
          <w:color w:val="auto"/>
          <w:sz w:val="24"/>
          <w:szCs w:val="24"/>
        </w:rPr>
        <w:t>TI e modernização de sistemas para redução das</w:t>
      </w:r>
      <w:r w:rsidR="00084A6D">
        <w:rPr>
          <w:i w:val="0"/>
          <w:color w:val="auto"/>
          <w:sz w:val="24"/>
          <w:szCs w:val="24"/>
        </w:rPr>
        <w:t xml:space="preserve"> </w:t>
      </w:r>
      <w:r w:rsidR="005075D9" w:rsidRPr="005075D9">
        <w:rPr>
          <w:i w:val="0"/>
          <w:color w:val="auto"/>
          <w:sz w:val="24"/>
          <w:szCs w:val="24"/>
        </w:rPr>
        <w:t>instabilidades da plataforma de sistemas previdenciários;</w:t>
      </w:r>
      <w:r w:rsidR="00084A6D">
        <w:rPr>
          <w:i w:val="0"/>
          <w:color w:val="auto"/>
          <w:sz w:val="24"/>
          <w:szCs w:val="24"/>
        </w:rPr>
        <w:t xml:space="preserve"> (vi) q</w:t>
      </w:r>
      <w:r w:rsidR="005075D9" w:rsidRPr="005075D9">
        <w:rPr>
          <w:i w:val="0"/>
          <w:color w:val="auto"/>
          <w:sz w:val="24"/>
          <w:szCs w:val="24"/>
        </w:rPr>
        <w:t>ualifica</w:t>
      </w:r>
      <w:r w:rsidR="00084A6D">
        <w:rPr>
          <w:i w:val="0"/>
          <w:color w:val="auto"/>
          <w:sz w:val="24"/>
          <w:szCs w:val="24"/>
        </w:rPr>
        <w:t xml:space="preserve">r </w:t>
      </w:r>
      <w:r w:rsidR="005075D9" w:rsidRPr="005075D9">
        <w:rPr>
          <w:i w:val="0"/>
          <w:color w:val="auto"/>
          <w:sz w:val="24"/>
          <w:szCs w:val="24"/>
        </w:rPr>
        <w:t>os requerimentos de benefícios, reduzindo a necessidade de</w:t>
      </w:r>
      <w:r w:rsidR="00084A6D">
        <w:rPr>
          <w:i w:val="0"/>
          <w:color w:val="auto"/>
          <w:sz w:val="24"/>
          <w:szCs w:val="24"/>
        </w:rPr>
        <w:t xml:space="preserve"> </w:t>
      </w:r>
      <w:r w:rsidR="005075D9" w:rsidRPr="005075D9">
        <w:rPr>
          <w:i w:val="0"/>
          <w:color w:val="auto"/>
          <w:sz w:val="24"/>
          <w:szCs w:val="24"/>
        </w:rPr>
        <w:t>colocação em exigência pelos servidores;</w:t>
      </w:r>
      <w:r w:rsidR="00084A6D">
        <w:rPr>
          <w:i w:val="0"/>
          <w:color w:val="auto"/>
          <w:sz w:val="24"/>
          <w:szCs w:val="24"/>
        </w:rPr>
        <w:t xml:space="preserve"> (vii) i</w:t>
      </w:r>
      <w:r w:rsidR="005075D9" w:rsidRPr="005075D9">
        <w:rPr>
          <w:i w:val="0"/>
          <w:color w:val="auto"/>
          <w:sz w:val="24"/>
          <w:szCs w:val="24"/>
        </w:rPr>
        <w:t>ntegra</w:t>
      </w:r>
      <w:r w:rsidR="00084A6D">
        <w:rPr>
          <w:i w:val="0"/>
          <w:color w:val="auto"/>
          <w:sz w:val="24"/>
          <w:szCs w:val="24"/>
        </w:rPr>
        <w:t xml:space="preserve">r as </w:t>
      </w:r>
      <w:r w:rsidR="005075D9" w:rsidRPr="005075D9">
        <w:rPr>
          <w:i w:val="0"/>
          <w:color w:val="auto"/>
          <w:sz w:val="24"/>
          <w:szCs w:val="24"/>
        </w:rPr>
        <w:t>bases de dados ao</w:t>
      </w:r>
      <w:ins w:id="351" w:author="Larissa Claudia Lopes de Araujo - SPREV" w:date="2021-01-12T13:08:00Z">
        <w:r w:rsidR="003B3E73">
          <w:rPr>
            <w:i w:val="0"/>
            <w:color w:val="auto"/>
            <w:sz w:val="24"/>
            <w:szCs w:val="24"/>
          </w:rPr>
          <w:t xml:space="preserve"> </w:t>
        </w:r>
        <w:r w:rsidR="003B3E73" w:rsidRPr="003B3E73">
          <w:rPr>
            <w:i w:val="0"/>
            <w:color w:val="auto"/>
            <w:sz w:val="24"/>
            <w:szCs w:val="24"/>
          </w:rPr>
          <w:t>Cadastro Nacional de Informações Sociais</w:t>
        </w:r>
      </w:ins>
      <w:r w:rsidR="005075D9" w:rsidRPr="005075D9">
        <w:rPr>
          <w:i w:val="0"/>
          <w:color w:val="auto"/>
          <w:sz w:val="24"/>
          <w:szCs w:val="24"/>
        </w:rPr>
        <w:t xml:space="preserve"> </w:t>
      </w:r>
      <w:ins w:id="352" w:author="Larissa Claudia Lopes de Araujo - SPREV" w:date="2021-01-12T13:08:00Z">
        <w:r w:rsidR="003B3E73">
          <w:rPr>
            <w:i w:val="0"/>
            <w:color w:val="auto"/>
            <w:sz w:val="24"/>
            <w:szCs w:val="24"/>
          </w:rPr>
          <w:t>(</w:t>
        </w:r>
      </w:ins>
      <w:r w:rsidR="005075D9" w:rsidRPr="005075D9">
        <w:rPr>
          <w:i w:val="0"/>
          <w:color w:val="auto"/>
          <w:sz w:val="24"/>
          <w:szCs w:val="24"/>
        </w:rPr>
        <w:t>CNIS</w:t>
      </w:r>
      <w:ins w:id="353" w:author="Larissa Claudia Lopes de Araujo - SPREV" w:date="2021-01-12T13:08:00Z">
        <w:r w:rsidR="003B3E73">
          <w:rPr>
            <w:i w:val="0"/>
            <w:color w:val="auto"/>
            <w:sz w:val="24"/>
            <w:szCs w:val="24"/>
          </w:rPr>
          <w:t>)</w:t>
        </w:r>
      </w:ins>
      <w:r w:rsidR="005075D9" w:rsidRPr="005075D9">
        <w:rPr>
          <w:i w:val="0"/>
          <w:color w:val="auto"/>
          <w:sz w:val="24"/>
          <w:szCs w:val="24"/>
        </w:rPr>
        <w:t>, tais como CadÚnico e legado de registros</w:t>
      </w:r>
      <w:r w:rsidR="00084A6D">
        <w:rPr>
          <w:i w:val="0"/>
          <w:color w:val="auto"/>
          <w:sz w:val="24"/>
          <w:szCs w:val="24"/>
        </w:rPr>
        <w:t xml:space="preserve"> </w:t>
      </w:r>
      <w:r w:rsidR="005075D9" w:rsidRPr="005075D9">
        <w:rPr>
          <w:i w:val="0"/>
          <w:color w:val="auto"/>
          <w:sz w:val="24"/>
          <w:szCs w:val="24"/>
        </w:rPr>
        <w:t>dos cartórios;</w:t>
      </w:r>
      <w:r w:rsidR="00084A6D">
        <w:rPr>
          <w:i w:val="0"/>
          <w:color w:val="auto"/>
          <w:sz w:val="24"/>
          <w:szCs w:val="24"/>
        </w:rPr>
        <w:t xml:space="preserve"> (viii) i</w:t>
      </w:r>
      <w:r w:rsidR="005075D9" w:rsidRPr="005075D9">
        <w:rPr>
          <w:i w:val="0"/>
          <w:color w:val="auto"/>
          <w:sz w:val="24"/>
          <w:szCs w:val="24"/>
        </w:rPr>
        <w:t>mplanta</w:t>
      </w:r>
      <w:r w:rsidR="00084A6D">
        <w:rPr>
          <w:i w:val="0"/>
          <w:color w:val="auto"/>
          <w:sz w:val="24"/>
          <w:szCs w:val="24"/>
        </w:rPr>
        <w:t xml:space="preserve">r a </w:t>
      </w:r>
      <w:r w:rsidR="005075D9" w:rsidRPr="005075D9">
        <w:rPr>
          <w:i w:val="0"/>
          <w:color w:val="auto"/>
          <w:sz w:val="24"/>
          <w:szCs w:val="24"/>
        </w:rPr>
        <w:t>automatiza</w:t>
      </w:r>
      <w:r w:rsidR="00084A6D">
        <w:rPr>
          <w:i w:val="0"/>
          <w:color w:val="auto"/>
          <w:sz w:val="24"/>
          <w:szCs w:val="24"/>
        </w:rPr>
        <w:t xml:space="preserve">ção dos </w:t>
      </w:r>
      <w:r w:rsidR="005075D9" w:rsidRPr="005075D9">
        <w:rPr>
          <w:i w:val="0"/>
          <w:color w:val="auto"/>
          <w:sz w:val="24"/>
          <w:szCs w:val="24"/>
        </w:rPr>
        <w:t xml:space="preserve">benefícios </w:t>
      </w:r>
      <w:r w:rsidR="00084A6D">
        <w:rPr>
          <w:i w:val="0"/>
          <w:color w:val="auto"/>
          <w:sz w:val="24"/>
          <w:szCs w:val="24"/>
        </w:rPr>
        <w:t xml:space="preserve">concedidos </w:t>
      </w:r>
      <w:r w:rsidR="005075D9" w:rsidRPr="005075D9">
        <w:rPr>
          <w:i w:val="0"/>
          <w:color w:val="auto"/>
          <w:sz w:val="24"/>
          <w:szCs w:val="24"/>
        </w:rPr>
        <w:t>por decisão judicial</w:t>
      </w:r>
      <w:r w:rsidR="00057EC4">
        <w:rPr>
          <w:i w:val="0"/>
          <w:color w:val="auto"/>
          <w:sz w:val="24"/>
          <w:szCs w:val="24"/>
        </w:rPr>
        <w:t>, através da</w:t>
      </w:r>
      <w:r w:rsidR="00084A6D">
        <w:rPr>
          <w:i w:val="0"/>
          <w:color w:val="auto"/>
          <w:sz w:val="24"/>
          <w:szCs w:val="24"/>
        </w:rPr>
        <w:t xml:space="preserve"> criação da</w:t>
      </w:r>
      <w:r w:rsidR="00057EC4">
        <w:rPr>
          <w:i w:val="0"/>
          <w:color w:val="auto"/>
          <w:sz w:val="24"/>
          <w:szCs w:val="24"/>
        </w:rPr>
        <w:t>s</w:t>
      </w:r>
      <w:r w:rsidR="00084A6D">
        <w:rPr>
          <w:i w:val="0"/>
          <w:color w:val="auto"/>
          <w:sz w:val="24"/>
          <w:szCs w:val="24"/>
        </w:rPr>
        <w:t xml:space="preserve"> </w:t>
      </w:r>
      <w:r w:rsidR="00057EC4" w:rsidRPr="00057EC4">
        <w:rPr>
          <w:i w:val="0"/>
          <w:color w:val="auto"/>
          <w:sz w:val="24"/>
          <w:szCs w:val="24"/>
        </w:rPr>
        <w:t>Centra</w:t>
      </w:r>
      <w:r w:rsidR="00057EC4">
        <w:rPr>
          <w:i w:val="0"/>
          <w:color w:val="auto"/>
          <w:sz w:val="24"/>
          <w:szCs w:val="24"/>
        </w:rPr>
        <w:t>is</w:t>
      </w:r>
      <w:r w:rsidR="00057EC4" w:rsidRPr="00057EC4">
        <w:rPr>
          <w:i w:val="0"/>
          <w:color w:val="auto"/>
          <w:sz w:val="24"/>
          <w:szCs w:val="24"/>
        </w:rPr>
        <w:t xml:space="preserve"> Especializada</w:t>
      </w:r>
      <w:r w:rsidR="00057EC4">
        <w:rPr>
          <w:i w:val="0"/>
          <w:color w:val="auto"/>
          <w:sz w:val="24"/>
          <w:szCs w:val="24"/>
        </w:rPr>
        <w:t>s</w:t>
      </w:r>
      <w:r w:rsidR="00057EC4" w:rsidRPr="00057EC4">
        <w:rPr>
          <w:i w:val="0"/>
          <w:color w:val="auto"/>
          <w:sz w:val="24"/>
          <w:szCs w:val="24"/>
        </w:rPr>
        <w:t xml:space="preserve"> de Análise de Benefícios – Demandas Judiciais </w:t>
      </w:r>
      <w:r w:rsidR="00084A6D">
        <w:rPr>
          <w:i w:val="0"/>
          <w:color w:val="auto"/>
          <w:sz w:val="24"/>
          <w:szCs w:val="24"/>
        </w:rPr>
        <w:t>CEAB</w:t>
      </w:r>
      <w:r w:rsidR="00057EC4">
        <w:rPr>
          <w:i w:val="0"/>
          <w:color w:val="auto"/>
          <w:sz w:val="24"/>
          <w:szCs w:val="24"/>
        </w:rPr>
        <w:t>s</w:t>
      </w:r>
      <w:r w:rsidR="00084A6D">
        <w:rPr>
          <w:i w:val="0"/>
          <w:color w:val="auto"/>
          <w:sz w:val="24"/>
          <w:szCs w:val="24"/>
        </w:rPr>
        <w:t>-DJ</w:t>
      </w:r>
      <w:r w:rsidR="005075D9" w:rsidRPr="005075D9">
        <w:rPr>
          <w:i w:val="0"/>
          <w:color w:val="auto"/>
          <w:sz w:val="24"/>
          <w:szCs w:val="24"/>
        </w:rPr>
        <w:t>;</w:t>
      </w:r>
      <w:r w:rsidR="00084A6D">
        <w:rPr>
          <w:i w:val="0"/>
          <w:color w:val="auto"/>
          <w:sz w:val="24"/>
          <w:szCs w:val="24"/>
        </w:rPr>
        <w:t xml:space="preserve"> e (ix) d</w:t>
      </w:r>
      <w:r w:rsidR="005075D9" w:rsidRPr="005075D9">
        <w:rPr>
          <w:i w:val="0"/>
          <w:color w:val="auto"/>
          <w:sz w:val="24"/>
          <w:szCs w:val="24"/>
        </w:rPr>
        <w:t>esburocratiza</w:t>
      </w:r>
      <w:r w:rsidR="00084A6D">
        <w:rPr>
          <w:i w:val="0"/>
          <w:color w:val="auto"/>
          <w:sz w:val="24"/>
          <w:szCs w:val="24"/>
        </w:rPr>
        <w:t>r</w:t>
      </w:r>
      <w:r w:rsidR="005075D9" w:rsidRPr="005075D9">
        <w:rPr>
          <w:i w:val="0"/>
          <w:color w:val="auto"/>
          <w:sz w:val="24"/>
          <w:szCs w:val="24"/>
        </w:rPr>
        <w:t xml:space="preserve"> e simplifica</w:t>
      </w:r>
      <w:r w:rsidR="00084A6D">
        <w:rPr>
          <w:i w:val="0"/>
          <w:color w:val="auto"/>
          <w:sz w:val="24"/>
          <w:szCs w:val="24"/>
        </w:rPr>
        <w:t xml:space="preserve">r os </w:t>
      </w:r>
      <w:r w:rsidR="005075D9" w:rsidRPr="005075D9">
        <w:rPr>
          <w:i w:val="0"/>
          <w:color w:val="auto"/>
          <w:sz w:val="24"/>
          <w:szCs w:val="24"/>
        </w:rPr>
        <w:t>processos de requerimento e análise.</w:t>
      </w:r>
      <w:r w:rsidR="00084A6D">
        <w:rPr>
          <w:i w:val="0"/>
          <w:color w:val="auto"/>
          <w:sz w:val="24"/>
          <w:szCs w:val="24"/>
        </w:rPr>
        <w:t xml:space="preserve"> Explicou que com relação ao BPC, </w:t>
      </w:r>
      <w:r w:rsidR="00084A6D" w:rsidRPr="00084A6D">
        <w:rPr>
          <w:i w:val="0"/>
          <w:color w:val="auto"/>
          <w:sz w:val="24"/>
          <w:szCs w:val="24"/>
        </w:rPr>
        <w:t xml:space="preserve">o maior gargalo é a aplicação do instrumento biopsicossocial que </w:t>
      </w:r>
      <w:r w:rsidR="00084A6D">
        <w:rPr>
          <w:i w:val="0"/>
          <w:color w:val="auto"/>
          <w:sz w:val="24"/>
          <w:szCs w:val="24"/>
        </w:rPr>
        <w:t xml:space="preserve">se divide em </w:t>
      </w:r>
      <w:r w:rsidR="00084A6D" w:rsidRPr="00084A6D">
        <w:rPr>
          <w:i w:val="0"/>
          <w:color w:val="auto"/>
          <w:sz w:val="24"/>
          <w:szCs w:val="24"/>
        </w:rPr>
        <w:t>duas etapas</w:t>
      </w:r>
      <w:r w:rsidR="00084A6D">
        <w:rPr>
          <w:i w:val="0"/>
          <w:color w:val="auto"/>
          <w:sz w:val="24"/>
          <w:szCs w:val="24"/>
        </w:rPr>
        <w:t>, a</w:t>
      </w:r>
      <w:r w:rsidR="00084A6D" w:rsidRPr="00084A6D">
        <w:rPr>
          <w:i w:val="0"/>
          <w:color w:val="auto"/>
          <w:sz w:val="24"/>
          <w:szCs w:val="24"/>
        </w:rPr>
        <w:t xml:space="preserve"> avaliação social, feita pela Assistente Social do INSS e avaliação pericial feita pelo Perito Médico Federal</w:t>
      </w:r>
      <w:r w:rsidR="00084A6D">
        <w:rPr>
          <w:i w:val="0"/>
          <w:color w:val="auto"/>
          <w:sz w:val="24"/>
          <w:szCs w:val="24"/>
        </w:rPr>
        <w:t>, principalmente porque o número de assistentes sociais encontra-se ainda mais reduzido, visto que parte dos profissionais não estão trabalhando presencialmente por fazerem parte do grupo de risco</w:t>
      </w:r>
      <w:r w:rsidR="00057EC4">
        <w:rPr>
          <w:i w:val="0"/>
          <w:color w:val="auto"/>
          <w:sz w:val="24"/>
          <w:szCs w:val="24"/>
        </w:rPr>
        <w:t xml:space="preserve">. Concluiu informando que esse conjunto de medidas </w:t>
      </w:r>
      <w:del w:id="354" w:author="Larissa Claudia Lopes de Araujo - SPREV" w:date="2021-01-11T17:17:00Z">
        <w:r w:rsidR="00057EC4" w:rsidDel="00D14F2D">
          <w:rPr>
            <w:i w:val="0"/>
            <w:color w:val="auto"/>
            <w:sz w:val="24"/>
            <w:szCs w:val="24"/>
          </w:rPr>
          <w:delText xml:space="preserve">visa </w:delText>
        </w:r>
      </w:del>
      <w:ins w:id="355" w:author="Larissa Claudia Lopes de Araujo - SPREV" w:date="2021-01-11T17:17:00Z">
        <w:r w:rsidR="00D14F2D">
          <w:rPr>
            <w:i w:val="0"/>
            <w:color w:val="auto"/>
            <w:sz w:val="24"/>
            <w:szCs w:val="24"/>
          </w:rPr>
          <w:t xml:space="preserve">objetiva </w:t>
        </w:r>
      </w:ins>
      <w:r w:rsidR="00057EC4">
        <w:rPr>
          <w:i w:val="0"/>
          <w:color w:val="auto"/>
          <w:sz w:val="24"/>
          <w:szCs w:val="24"/>
        </w:rPr>
        <w:t>cumprir o acordo firmado com</w:t>
      </w:r>
      <w:r w:rsidR="00057EC4" w:rsidRPr="00057EC4">
        <w:rPr>
          <w:i w:val="0"/>
          <w:color w:val="auto"/>
          <w:sz w:val="24"/>
          <w:szCs w:val="24"/>
        </w:rPr>
        <w:t xml:space="preserve"> o Ministério Público Federal e a Defensoria Pública da União</w:t>
      </w:r>
      <w:r w:rsidR="00057EC4">
        <w:rPr>
          <w:i w:val="0"/>
          <w:color w:val="auto"/>
          <w:sz w:val="24"/>
          <w:szCs w:val="24"/>
        </w:rPr>
        <w:t xml:space="preserve">, </w:t>
      </w:r>
      <w:del w:id="356" w:author="Larissa Claudia Lopes de Araujo - SPREV" w:date="2021-01-11T17:17:00Z">
        <w:r w:rsidR="00057EC4" w:rsidDel="00D14F2D">
          <w:rPr>
            <w:i w:val="0"/>
            <w:color w:val="auto"/>
            <w:sz w:val="24"/>
            <w:szCs w:val="24"/>
          </w:rPr>
          <w:delText xml:space="preserve">e </w:delText>
        </w:r>
      </w:del>
      <w:r w:rsidR="00057EC4">
        <w:rPr>
          <w:i w:val="0"/>
          <w:color w:val="auto"/>
          <w:sz w:val="24"/>
          <w:szCs w:val="24"/>
        </w:rPr>
        <w:t>homologado no dia 8 de dezembro pelo Ministro do Supremo Tribunal Federal, Alexandre de Moraes. Após conclusão da exposição, Sr. Benedito Adalberto Brunca franqueou a palavra aos conselheiros para suas considerações e (ou) indagações</w:t>
      </w:r>
      <w:r w:rsidR="00995853">
        <w:rPr>
          <w:i w:val="0"/>
          <w:color w:val="auto"/>
          <w:sz w:val="24"/>
          <w:szCs w:val="24"/>
        </w:rPr>
        <w:t xml:space="preserve">. Iniciando o bloco, o Sr. Evandro José Morello </w:t>
      </w:r>
      <w:r w:rsidR="00623C67">
        <w:rPr>
          <w:i w:val="0"/>
          <w:color w:val="auto"/>
          <w:sz w:val="24"/>
          <w:szCs w:val="24"/>
        </w:rPr>
        <w:t xml:space="preserve">parabenizou as apresentações, </w:t>
      </w:r>
      <w:r w:rsidR="00995853">
        <w:rPr>
          <w:i w:val="0"/>
          <w:color w:val="auto"/>
          <w:sz w:val="24"/>
          <w:szCs w:val="24"/>
        </w:rPr>
        <w:t>solicitou a manutenção das centrais de análise especializadas por temática</w:t>
      </w:r>
      <w:ins w:id="357" w:author="Larissa Claudia Lopes de Araujo - SPREV" w:date="2021-01-12T14:43:00Z">
        <w:r w:rsidR="008A3C80">
          <w:rPr>
            <w:i w:val="0"/>
            <w:color w:val="auto"/>
            <w:sz w:val="24"/>
            <w:szCs w:val="24"/>
          </w:rPr>
          <w:t>, por entender que</w:t>
        </w:r>
      </w:ins>
      <w:ins w:id="358" w:author="Larissa Claudia Lopes de Araujo - SPREV" w:date="2021-01-12T14:44:00Z">
        <w:r w:rsidR="008A3C80" w:rsidRPr="008A3C80">
          <w:t xml:space="preserve"> </w:t>
        </w:r>
        <w:r w:rsidR="008A3C80" w:rsidRPr="008A3C80">
          <w:rPr>
            <w:i w:val="0"/>
            <w:color w:val="auto"/>
            <w:sz w:val="24"/>
            <w:szCs w:val="24"/>
          </w:rPr>
          <w:t>is</w:t>
        </w:r>
        <w:r w:rsidR="008A3C80">
          <w:rPr>
            <w:i w:val="0"/>
            <w:color w:val="auto"/>
            <w:sz w:val="24"/>
            <w:szCs w:val="24"/>
          </w:rPr>
          <w:t>so ajuda muito no processo de formação e</w:t>
        </w:r>
        <w:r w:rsidR="008A3C80" w:rsidRPr="008A3C80">
          <w:rPr>
            <w:i w:val="0"/>
            <w:color w:val="auto"/>
            <w:sz w:val="24"/>
            <w:szCs w:val="24"/>
          </w:rPr>
          <w:t xml:space="preserve"> capacitação dos servidores</w:t>
        </w:r>
        <w:r w:rsidR="008A3C80">
          <w:rPr>
            <w:i w:val="0"/>
            <w:color w:val="auto"/>
            <w:sz w:val="24"/>
            <w:szCs w:val="24"/>
          </w:rPr>
          <w:t>, principalmente</w:t>
        </w:r>
        <w:r w:rsidR="008A3C80" w:rsidRPr="008A3C80">
          <w:rPr>
            <w:i w:val="0"/>
            <w:color w:val="auto"/>
            <w:sz w:val="24"/>
            <w:szCs w:val="24"/>
          </w:rPr>
          <w:t xml:space="preserve"> para efeito de dar mais celeridade à própria análise do direito</w:t>
        </w:r>
      </w:ins>
      <w:ins w:id="359" w:author="Larissa Claudia Lopes de Araujo - SPREV" w:date="2021-01-12T14:43:00Z">
        <w:r w:rsidR="008A3C80">
          <w:rPr>
            <w:i w:val="0"/>
            <w:color w:val="auto"/>
            <w:sz w:val="24"/>
            <w:szCs w:val="24"/>
          </w:rPr>
          <w:t>. P</w:t>
        </w:r>
      </w:ins>
      <w:del w:id="360" w:author="Larissa Claudia Lopes de Araujo - SPREV" w:date="2021-01-12T14:45:00Z">
        <w:r w:rsidR="00995853" w:rsidDel="008A3C80">
          <w:rPr>
            <w:i w:val="0"/>
            <w:color w:val="auto"/>
            <w:sz w:val="24"/>
            <w:szCs w:val="24"/>
          </w:rPr>
          <w:delText>, p</w:delText>
        </w:r>
      </w:del>
      <w:r w:rsidR="00995853">
        <w:rPr>
          <w:i w:val="0"/>
          <w:color w:val="auto"/>
          <w:sz w:val="24"/>
          <w:szCs w:val="24"/>
        </w:rPr>
        <w:t xml:space="preserve">ediu que </w:t>
      </w:r>
      <w:ins w:id="361" w:author="Larissa Claudia Lopes de Araujo - SPREV" w:date="2021-01-12T14:45:00Z">
        <w:r w:rsidR="008A3C80">
          <w:rPr>
            <w:i w:val="0"/>
            <w:color w:val="auto"/>
            <w:sz w:val="24"/>
            <w:szCs w:val="24"/>
          </w:rPr>
          <w:t>a versão final d</w:t>
        </w:r>
      </w:ins>
      <w:r w:rsidR="00995853">
        <w:rPr>
          <w:i w:val="0"/>
          <w:color w:val="auto"/>
          <w:sz w:val="24"/>
          <w:szCs w:val="24"/>
        </w:rPr>
        <w:t>o acordo firmado com o Judiciário fosse disponibilizado para conhecimento dos conselheiros</w:t>
      </w:r>
      <w:ins w:id="362" w:author="Larissa Claudia Lopes de Araujo - SPREV" w:date="2021-01-12T14:46:00Z">
        <w:r w:rsidR="008A3C80">
          <w:rPr>
            <w:i w:val="0"/>
            <w:color w:val="auto"/>
            <w:sz w:val="24"/>
            <w:szCs w:val="24"/>
          </w:rPr>
          <w:t>, por fim,</w:t>
        </w:r>
      </w:ins>
      <w:del w:id="363" w:author="Larissa Claudia Lopes de Araujo - SPREV" w:date="2021-01-12T14:46:00Z">
        <w:r w:rsidR="00995853" w:rsidDel="008A3C80">
          <w:rPr>
            <w:i w:val="0"/>
            <w:color w:val="auto"/>
            <w:sz w:val="24"/>
            <w:szCs w:val="24"/>
          </w:rPr>
          <w:delText xml:space="preserve"> análise</w:delText>
        </w:r>
        <w:r w:rsidR="00623C67" w:rsidDel="008A3C80">
          <w:rPr>
            <w:i w:val="0"/>
            <w:color w:val="auto"/>
            <w:sz w:val="24"/>
            <w:szCs w:val="24"/>
          </w:rPr>
          <w:delText xml:space="preserve"> e</w:delText>
        </w:r>
      </w:del>
      <w:r w:rsidR="00623C67">
        <w:rPr>
          <w:i w:val="0"/>
          <w:color w:val="auto"/>
          <w:sz w:val="24"/>
          <w:szCs w:val="24"/>
        </w:rPr>
        <w:t xml:space="preserve"> concluiu sua intervenção reiterando seu pedido para que o INSS </w:t>
      </w:r>
      <w:r w:rsidR="00623C67" w:rsidRPr="00623C67">
        <w:rPr>
          <w:i w:val="0"/>
          <w:color w:val="auto"/>
          <w:sz w:val="24"/>
          <w:szCs w:val="24"/>
        </w:rPr>
        <w:t>reavali</w:t>
      </w:r>
      <w:r w:rsidR="00623C67">
        <w:rPr>
          <w:i w:val="0"/>
          <w:color w:val="auto"/>
          <w:sz w:val="24"/>
          <w:szCs w:val="24"/>
        </w:rPr>
        <w:t xml:space="preserve">e </w:t>
      </w:r>
      <w:r w:rsidR="00623C67" w:rsidRPr="00623C67">
        <w:rPr>
          <w:i w:val="0"/>
          <w:color w:val="auto"/>
          <w:sz w:val="24"/>
          <w:szCs w:val="24"/>
        </w:rPr>
        <w:t xml:space="preserve">a possibilidade de </w:t>
      </w:r>
      <w:r w:rsidR="00623C67">
        <w:rPr>
          <w:i w:val="0"/>
          <w:color w:val="auto"/>
          <w:sz w:val="24"/>
          <w:szCs w:val="24"/>
        </w:rPr>
        <w:t xml:space="preserve">prorrogação de </w:t>
      </w:r>
      <w:r w:rsidR="00623C67" w:rsidRPr="00623C67">
        <w:rPr>
          <w:i w:val="0"/>
          <w:color w:val="auto"/>
          <w:sz w:val="24"/>
          <w:szCs w:val="24"/>
        </w:rPr>
        <w:t>prazo</w:t>
      </w:r>
      <w:r w:rsidR="00623C67">
        <w:rPr>
          <w:i w:val="0"/>
          <w:color w:val="auto"/>
          <w:sz w:val="24"/>
          <w:szCs w:val="24"/>
        </w:rPr>
        <w:t xml:space="preserve"> </w:t>
      </w:r>
      <w:r w:rsidR="00623C67" w:rsidRPr="00623C67">
        <w:rPr>
          <w:i w:val="0"/>
          <w:color w:val="auto"/>
          <w:sz w:val="24"/>
          <w:szCs w:val="24"/>
        </w:rPr>
        <w:t xml:space="preserve">para aqueles segurados que </w:t>
      </w:r>
      <w:r w:rsidR="00623C67">
        <w:rPr>
          <w:i w:val="0"/>
          <w:color w:val="auto"/>
          <w:sz w:val="24"/>
          <w:szCs w:val="24"/>
        </w:rPr>
        <w:t>tiveram</w:t>
      </w:r>
      <w:r w:rsidR="00623C67" w:rsidRPr="00623C67">
        <w:rPr>
          <w:i w:val="0"/>
          <w:color w:val="auto"/>
          <w:sz w:val="24"/>
          <w:szCs w:val="24"/>
        </w:rPr>
        <w:t xml:space="preserve"> dificuldades</w:t>
      </w:r>
      <w:r w:rsidR="00623C67">
        <w:rPr>
          <w:i w:val="0"/>
          <w:color w:val="auto"/>
          <w:sz w:val="24"/>
          <w:szCs w:val="24"/>
        </w:rPr>
        <w:t xml:space="preserve"> para</w:t>
      </w:r>
      <w:r w:rsidR="00623C67" w:rsidRPr="00623C67">
        <w:rPr>
          <w:i w:val="0"/>
          <w:color w:val="auto"/>
          <w:sz w:val="24"/>
          <w:szCs w:val="24"/>
        </w:rPr>
        <w:t xml:space="preserve"> marcar a perícia médica presencial</w:t>
      </w:r>
      <w:r w:rsidR="00623C67">
        <w:rPr>
          <w:i w:val="0"/>
          <w:color w:val="auto"/>
          <w:sz w:val="24"/>
          <w:szCs w:val="24"/>
        </w:rPr>
        <w:t xml:space="preserve"> e ficaram prejudicados. O Sr. Natal Léo </w:t>
      </w:r>
      <w:r w:rsidR="00A867DF">
        <w:rPr>
          <w:i w:val="0"/>
          <w:color w:val="auto"/>
          <w:sz w:val="24"/>
          <w:szCs w:val="24"/>
        </w:rPr>
        <w:t xml:space="preserve">parabenizou o Presidente do INSS pelo trabalho que vem sendo </w:t>
      </w:r>
      <w:r w:rsidR="00A867DF">
        <w:rPr>
          <w:i w:val="0"/>
          <w:color w:val="auto"/>
          <w:sz w:val="24"/>
          <w:szCs w:val="24"/>
        </w:rPr>
        <w:lastRenderedPageBreak/>
        <w:t xml:space="preserve">realizado, mas </w:t>
      </w:r>
      <w:r w:rsidR="00623C67">
        <w:rPr>
          <w:i w:val="0"/>
          <w:color w:val="auto"/>
          <w:sz w:val="24"/>
          <w:szCs w:val="24"/>
        </w:rPr>
        <w:t>externou sua preocupação com o cumprimento dos prazos estipulados no acordo</w:t>
      </w:r>
      <w:r w:rsidR="00A867DF">
        <w:rPr>
          <w:i w:val="0"/>
          <w:color w:val="auto"/>
          <w:sz w:val="24"/>
          <w:szCs w:val="24"/>
        </w:rPr>
        <w:t xml:space="preserve">, principalmente com o prazo de análise do BPC </w:t>
      </w:r>
      <w:r w:rsidR="00566FB0">
        <w:rPr>
          <w:i w:val="0"/>
          <w:color w:val="auto"/>
          <w:sz w:val="24"/>
          <w:szCs w:val="24"/>
        </w:rPr>
        <w:t>de 45 dias, sendo que para aquelas unidades classificadas como de difícil acesso, o prazo máximo será de 90 dias</w:t>
      </w:r>
      <w:r w:rsidR="00A867DF">
        <w:rPr>
          <w:i w:val="0"/>
          <w:color w:val="auto"/>
          <w:sz w:val="24"/>
          <w:szCs w:val="24"/>
        </w:rPr>
        <w:t>. Em suas considerações, o Sr. José Tadeu Peixoto da Costa</w:t>
      </w:r>
      <w:r w:rsidR="001F12CC">
        <w:rPr>
          <w:i w:val="0"/>
          <w:color w:val="auto"/>
          <w:sz w:val="24"/>
          <w:szCs w:val="24"/>
        </w:rPr>
        <w:t xml:space="preserve"> disse que apesar dos avanços, é preciso melhorar a qualidade dos serviços oferecidos aos usuários e facilitar a inserção dos documentos no sistema. Sugeriu a escalação de concessores mais experientes para a realização da análise documental</w:t>
      </w:r>
      <w:ins w:id="364" w:author="Larissa Claudia Lopes de Araujo - SPREV" w:date="2021-01-12T15:00:00Z">
        <w:r w:rsidR="004D4459">
          <w:rPr>
            <w:i w:val="0"/>
            <w:color w:val="auto"/>
            <w:sz w:val="24"/>
            <w:szCs w:val="24"/>
          </w:rPr>
          <w:t xml:space="preserve"> e sugeriu que </w:t>
        </w:r>
      </w:ins>
      <w:ins w:id="365" w:author="Larissa Claudia Lopes de Araujo - SPREV" w:date="2021-01-12T15:21:00Z">
        <w:r w:rsidR="00603F14">
          <w:rPr>
            <w:i w:val="0"/>
            <w:color w:val="auto"/>
            <w:sz w:val="24"/>
            <w:szCs w:val="24"/>
          </w:rPr>
          <w:t>fossem feitos treinamentos</w:t>
        </w:r>
      </w:ins>
      <w:ins w:id="366" w:author="Larissa Claudia Lopes de Araujo - SPREV" w:date="2021-01-12T15:22:00Z">
        <w:r w:rsidR="005F33A3">
          <w:rPr>
            <w:i w:val="0"/>
            <w:color w:val="auto"/>
            <w:sz w:val="24"/>
            <w:szCs w:val="24"/>
          </w:rPr>
          <w:t xml:space="preserve"> aos servidores</w:t>
        </w:r>
      </w:ins>
      <w:del w:id="367" w:author="Larissa Claudia Lopes de Araujo - SPREV" w:date="2021-01-12T15:00:00Z">
        <w:r w:rsidR="001F12CC" w:rsidDel="004D4459">
          <w:rPr>
            <w:i w:val="0"/>
            <w:color w:val="auto"/>
            <w:sz w:val="24"/>
            <w:szCs w:val="24"/>
          </w:rPr>
          <w:delText>,</w:delText>
        </w:r>
      </w:del>
      <w:r w:rsidR="001F12CC">
        <w:rPr>
          <w:i w:val="0"/>
          <w:color w:val="auto"/>
          <w:sz w:val="24"/>
          <w:szCs w:val="24"/>
        </w:rPr>
        <w:t xml:space="preserve"> informou que o Sindicato dos Servidores está discutindo a questão do sistema de pontos, e lembrou que a instabilidade no sistema é algo recorrente. Afirmou que o 135 também precisa ser melhorado</w:t>
      </w:r>
      <w:r w:rsidR="009074C4">
        <w:rPr>
          <w:i w:val="0"/>
          <w:color w:val="auto"/>
          <w:sz w:val="24"/>
          <w:szCs w:val="24"/>
        </w:rPr>
        <w:t xml:space="preserve"> e concluiu reafirmando que o INSS precisa urgentemente de novos servidores, porque essa análise documental não pode ser feita por sistemas informatizados. Com a palavra, o Sr. Leonardo José Rolim Guimarães respondeu que as CEAPs continuarão com a especialização, principalmente porque </w:t>
      </w:r>
      <w:ins w:id="368" w:author="Larissa Claudia Lopes de Araujo - SPREV" w:date="2021-01-12T15:32:00Z">
        <w:r w:rsidR="00694293">
          <w:rPr>
            <w:i w:val="0"/>
            <w:color w:val="auto"/>
            <w:sz w:val="24"/>
            <w:szCs w:val="24"/>
          </w:rPr>
          <w:t xml:space="preserve">é um princípio da CEAP e, </w:t>
        </w:r>
      </w:ins>
      <w:r w:rsidR="009074C4">
        <w:rPr>
          <w:i w:val="0"/>
          <w:color w:val="auto"/>
          <w:sz w:val="24"/>
          <w:szCs w:val="24"/>
        </w:rPr>
        <w:t>o</w:t>
      </w:r>
      <w:r w:rsidR="009074C4" w:rsidRPr="009074C4">
        <w:t xml:space="preserve"> </w:t>
      </w:r>
      <w:r w:rsidR="009074C4" w:rsidRPr="009074C4">
        <w:rPr>
          <w:i w:val="0"/>
          <w:color w:val="auto"/>
          <w:sz w:val="24"/>
          <w:szCs w:val="24"/>
        </w:rPr>
        <w:t xml:space="preserve">trabalho especializado </w:t>
      </w:r>
      <w:r w:rsidR="009074C4">
        <w:rPr>
          <w:i w:val="0"/>
          <w:color w:val="auto"/>
          <w:sz w:val="24"/>
          <w:szCs w:val="24"/>
        </w:rPr>
        <w:t xml:space="preserve">é </w:t>
      </w:r>
      <w:r w:rsidR="009074C4" w:rsidRPr="009074C4">
        <w:rPr>
          <w:i w:val="0"/>
          <w:color w:val="auto"/>
          <w:sz w:val="24"/>
          <w:szCs w:val="24"/>
        </w:rPr>
        <w:t>que</w:t>
      </w:r>
      <w:r w:rsidR="009074C4">
        <w:rPr>
          <w:i w:val="0"/>
          <w:color w:val="auto"/>
          <w:sz w:val="24"/>
          <w:szCs w:val="24"/>
        </w:rPr>
        <w:t>m</w:t>
      </w:r>
      <w:r w:rsidR="009074C4" w:rsidRPr="009074C4">
        <w:rPr>
          <w:i w:val="0"/>
          <w:color w:val="auto"/>
          <w:sz w:val="24"/>
          <w:szCs w:val="24"/>
        </w:rPr>
        <w:t xml:space="preserve"> gera </w:t>
      </w:r>
      <w:r w:rsidR="009074C4">
        <w:rPr>
          <w:i w:val="0"/>
          <w:color w:val="auto"/>
          <w:sz w:val="24"/>
          <w:szCs w:val="24"/>
        </w:rPr>
        <w:t xml:space="preserve">a </w:t>
      </w:r>
      <w:r w:rsidR="009074C4" w:rsidRPr="009074C4">
        <w:rPr>
          <w:i w:val="0"/>
          <w:color w:val="auto"/>
          <w:sz w:val="24"/>
          <w:szCs w:val="24"/>
        </w:rPr>
        <w:t>maior produtividade</w:t>
      </w:r>
      <w:r w:rsidR="009074C4">
        <w:rPr>
          <w:i w:val="0"/>
          <w:color w:val="auto"/>
          <w:sz w:val="24"/>
          <w:szCs w:val="24"/>
        </w:rPr>
        <w:t>. Quanto ao prazo adicional p</w:t>
      </w:r>
      <w:r w:rsidR="00D27C3F">
        <w:rPr>
          <w:i w:val="0"/>
          <w:color w:val="auto"/>
          <w:sz w:val="24"/>
          <w:szCs w:val="24"/>
        </w:rPr>
        <w:t>a</w:t>
      </w:r>
      <w:r w:rsidR="009074C4">
        <w:rPr>
          <w:i w:val="0"/>
          <w:color w:val="auto"/>
          <w:sz w:val="24"/>
          <w:szCs w:val="24"/>
        </w:rPr>
        <w:t xml:space="preserve">ra a marcação da perícia, informou que após a solicitação da última reunião, o Secretário </w:t>
      </w:r>
      <w:r w:rsidR="00D9407F">
        <w:rPr>
          <w:i w:val="0"/>
          <w:color w:val="auto"/>
          <w:sz w:val="24"/>
          <w:szCs w:val="24"/>
        </w:rPr>
        <w:t>E</w:t>
      </w:r>
      <w:r w:rsidR="009074C4">
        <w:rPr>
          <w:i w:val="0"/>
          <w:color w:val="auto"/>
          <w:sz w:val="24"/>
          <w:szCs w:val="24"/>
        </w:rPr>
        <w:t>sp</w:t>
      </w:r>
      <w:r w:rsidR="00D9407F">
        <w:rPr>
          <w:i w:val="0"/>
          <w:color w:val="auto"/>
          <w:sz w:val="24"/>
          <w:szCs w:val="24"/>
        </w:rPr>
        <w:t>e</w:t>
      </w:r>
      <w:r w:rsidR="009074C4">
        <w:rPr>
          <w:i w:val="0"/>
          <w:color w:val="auto"/>
          <w:sz w:val="24"/>
          <w:szCs w:val="24"/>
        </w:rPr>
        <w:t xml:space="preserve">cial </w:t>
      </w:r>
      <w:r w:rsidR="00D9407F">
        <w:rPr>
          <w:i w:val="0"/>
          <w:color w:val="auto"/>
          <w:sz w:val="24"/>
          <w:szCs w:val="24"/>
        </w:rPr>
        <w:t>Bruno Bianco</w:t>
      </w:r>
      <w:r w:rsidR="009074C4">
        <w:rPr>
          <w:i w:val="0"/>
          <w:color w:val="auto"/>
          <w:sz w:val="24"/>
          <w:szCs w:val="24"/>
        </w:rPr>
        <w:t xml:space="preserve"> </w:t>
      </w:r>
      <w:r w:rsidR="00D9407F" w:rsidRPr="00D9407F">
        <w:rPr>
          <w:i w:val="0"/>
          <w:color w:val="auto"/>
          <w:sz w:val="24"/>
          <w:szCs w:val="24"/>
        </w:rPr>
        <w:t>demandou que f</w:t>
      </w:r>
      <w:r w:rsidR="00D9407F">
        <w:rPr>
          <w:i w:val="0"/>
          <w:color w:val="auto"/>
          <w:sz w:val="24"/>
          <w:szCs w:val="24"/>
        </w:rPr>
        <w:t>osse concedido um pr</w:t>
      </w:r>
      <w:r w:rsidR="00D9407F" w:rsidRPr="00D9407F">
        <w:rPr>
          <w:i w:val="0"/>
          <w:color w:val="auto"/>
          <w:sz w:val="24"/>
          <w:szCs w:val="24"/>
        </w:rPr>
        <w:t>azo adicional de 30 dias para quem ainda não agendou,</w:t>
      </w:r>
      <w:r w:rsidR="00D9407F">
        <w:rPr>
          <w:i w:val="0"/>
          <w:color w:val="auto"/>
          <w:sz w:val="24"/>
          <w:szCs w:val="24"/>
        </w:rPr>
        <w:t xml:space="preserve"> </w:t>
      </w:r>
      <w:r w:rsidR="00D9407F" w:rsidRPr="00D9407F">
        <w:rPr>
          <w:i w:val="0"/>
          <w:color w:val="auto"/>
          <w:sz w:val="24"/>
          <w:szCs w:val="24"/>
        </w:rPr>
        <w:t xml:space="preserve">quem teve a antecipação negada e </w:t>
      </w:r>
      <w:r w:rsidR="00D9407F">
        <w:rPr>
          <w:i w:val="0"/>
          <w:color w:val="auto"/>
          <w:sz w:val="24"/>
          <w:szCs w:val="24"/>
        </w:rPr>
        <w:t xml:space="preserve">para quem </w:t>
      </w:r>
      <w:r w:rsidR="00D9407F" w:rsidRPr="00D9407F">
        <w:rPr>
          <w:i w:val="0"/>
          <w:color w:val="auto"/>
          <w:sz w:val="24"/>
          <w:szCs w:val="24"/>
        </w:rPr>
        <w:t>ainda não agendou a perícia</w:t>
      </w:r>
      <w:r w:rsidR="00D9407F">
        <w:rPr>
          <w:i w:val="0"/>
          <w:color w:val="auto"/>
          <w:sz w:val="24"/>
          <w:szCs w:val="24"/>
        </w:rPr>
        <w:t>. Em relação a preocupação do conselheiro Natal Léo informou que estão sendo tomadas todas as medidas necessárias para viabilizar o cumprimento dos prazos. C</w:t>
      </w:r>
      <w:ins w:id="369" w:author="Larissa Claudia Lopes de Araujo - SPREV" w:date="2021-01-12T15:41:00Z">
        <w:r w:rsidR="00694293">
          <w:rPr>
            <w:i w:val="0"/>
            <w:color w:val="auto"/>
            <w:sz w:val="24"/>
            <w:szCs w:val="24"/>
          </w:rPr>
          <w:t>om relação as perguntas do Sr. José Tadeu Peixoto da Costa, c</w:t>
        </w:r>
      </w:ins>
      <w:r w:rsidR="00D9407F">
        <w:rPr>
          <w:i w:val="0"/>
          <w:color w:val="auto"/>
          <w:sz w:val="24"/>
          <w:szCs w:val="24"/>
        </w:rPr>
        <w:t>oncordou que o aplicativo precisa de ajustes e melhorias e defendeu uma melhor qualificação nos requerimentos</w:t>
      </w:r>
      <w:ins w:id="370" w:author="Larissa Claudia Lopes de Araujo - SPREV" w:date="2021-01-12T15:42:00Z">
        <w:r w:rsidR="00694293">
          <w:rPr>
            <w:i w:val="0"/>
            <w:color w:val="auto"/>
            <w:sz w:val="24"/>
            <w:szCs w:val="24"/>
          </w:rPr>
          <w:t>.</w:t>
        </w:r>
      </w:ins>
      <w:del w:id="371" w:author="Larissa Claudia Lopes de Araujo - SPREV" w:date="2021-01-12T15:42:00Z">
        <w:r w:rsidR="00D9407F" w:rsidDel="00694293">
          <w:rPr>
            <w:i w:val="0"/>
            <w:color w:val="auto"/>
            <w:sz w:val="24"/>
            <w:szCs w:val="24"/>
          </w:rPr>
          <w:delText>,</w:delText>
        </w:r>
      </w:del>
      <w:r w:rsidR="00D9407F">
        <w:rPr>
          <w:i w:val="0"/>
          <w:color w:val="auto"/>
          <w:sz w:val="24"/>
          <w:szCs w:val="24"/>
        </w:rPr>
        <w:t xml:space="preserve"> </w:t>
      </w:r>
      <w:del w:id="372" w:author="Larissa Claudia Lopes de Araujo - SPREV" w:date="2021-01-12T15:42:00Z">
        <w:r w:rsidR="00D9407F" w:rsidDel="00694293">
          <w:rPr>
            <w:i w:val="0"/>
            <w:color w:val="auto"/>
            <w:sz w:val="24"/>
            <w:szCs w:val="24"/>
          </w:rPr>
          <w:delText>e e</w:delText>
        </w:r>
      </w:del>
      <w:ins w:id="373" w:author="Larissa Claudia Lopes de Araujo - SPREV" w:date="2021-01-12T15:42:00Z">
        <w:r w:rsidR="00694293">
          <w:rPr>
            <w:i w:val="0"/>
            <w:color w:val="auto"/>
            <w:sz w:val="24"/>
            <w:szCs w:val="24"/>
          </w:rPr>
          <w:t>E</w:t>
        </w:r>
      </w:ins>
      <w:r w:rsidR="00D9407F">
        <w:rPr>
          <w:i w:val="0"/>
          <w:color w:val="auto"/>
          <w:sz w:val="24"/>
          <w:szCs w:val="24"/>
        </w:rPr>
        <w:t xml:space="preserve">xplanou que o INSS </w:t>
      </w:r>
      <w:ins w:id="374" w:author="Larissa Claudia Lopes de Araujo - SPREV" w:date="2021-01-12T15:42:00Z">
        <w:r w:rsidR="00A23FEB">
          <w:rPr>
            <w:i w:val="0"/>
            <w:color w:val="auto"/>
            <w:sz w:val="24"/>
            <w:szCs w:val="24"/>
          </w:rPr>
          <w:t xml:space="preserve">com </w:t>
        </w:r>
      </w:ins>
      <w:r w:rsidR="00D9407F">
        <w:rPr>
          <w:i w:val="0"/>
          <w:color w:val="auto"/>
          <w:sz w:val="24"/>
          <w:szCs w:val="24"/>
        </w:rPr>
        <w:t>vis</w:t>
      </w:r>
      <w:ins w:id="375" w:author="Larissa Claudia Lopes de Araujo - SPREV" w:date="2021-01-12T15:42:00Z">
        <w:r w:rsidR="00A23FEB">
          <w:rPr>
            <w:i w:val="0"/>
            <w:color w:val="auto"/>
            <w:sz w:val="24"/>
            <w:szCs w:val="24"/>
          </w:rPr>
          <w:t>tas a</w:t>
        </w:r>
      </w:ins>
      <w:del w:id="376" w:author="Larissa Claudia Lopes de Araujo - SPREV" w:date="2021-01-12T15:42:00Z">
        <w:r w:rsidR="00D9407F" w:rsidDel="00A23FEB">
          <w:rPr>
            <w:i w:val="0"/>
            <w:color w:val="auto"/>
            <w:sz w:val="24"/>
            <w:szCs w:val="24"/>
          </w:rPr>
          <w:delText xml:space="preserve">ando </w:delText>
        </w:r>
      </w:del>
      <w:r w:rsidR="00D9407F">
        <w:rPr>
          <w:i w:val="0"/>
          <w:color w:val="auto"/>
          <w:sz w:val="24"/>
          <w:szCs w:val="24"/>
        </w:rPr>
        <w:t xml:space="preserve">o aperfeiçoamento dos servidores, criou um programa chamado de ‘Projeto Anjo’ onde, através de ampla concorrência, são selecionados os servidores mais experientes e com maior produtividade para </w:t>
      </w:r>
      <w:r w:rsidR="00D9407F" w:rsidRPr="00D9407F">
        <w:rPr>
          <w:i w:val="0"/>
          <w:color w:val="auto"/>
          <w:sz w:val="24"/>
          <w:szCs w:val="24"/>
        </w:rPr>
        <w:t>ensinar</w:t>
      </w:r>
      <w:r w:rsidR="00D9407F">
        <w:rPr>
          <w:i w:val="0"/>
          <w:color w:val="auto"/>
          <w:sz w:val="24"/>
          <w:szCs w:val="24"/>
        </w:rPr>
        <w:t xml:space="preserve"> os </w:t>
      </w:r>
      <w:r w:rsidR="00D9407F" w:rsidRPr="00D9407F">
        <w:rPr>
          <w:i w:val="0"/>
          <w:color w:val="auto"/>
          <w:sz w:val="24"/>
          <w:szCs w:val="24"/>
        </w:rPr>
        <w:t xml:space="preserve">servidores </w:t>
      </w:r>
      <w:r w:rsidR="00D9407F">
        <w:rPr>
          <w:i w:val="0"/>
          <w:color w:val="auto"/>
          <w:sz w:val="24"/>
          <w:szCs w:val="24"/>
        </w:rPr>
        <w:t xml:space="preserve">com </w:t>
      </w:r>
      <w:r w:rsidR="00D9407F" w:rsidRPr="00D9407F">
        <w:rPr>
          <w:i w:val="0"/>
          <w:color w:val="auto"/>
          <w:sz w:val="24"/>
          <w:szCs w:val="24"/>
        </w:rPr>
        <w:t>menor produtividade ou que</w:t>
      </w:r>
      <w:r w:rsidR="00D9407F">
        <w:rPr>
          <w:i w:val="0"/>
          <w:color w:val="auto"/>
          <w:sz w:val="24"/>
          <w:szCs w:val="24"/>
        </w:rPr>
        <w:t xml:space="preserve"> foram passados</w:t>
      </w:r>
      <w:r w:rsidR="00D9407F" w:rsidRPr="00D9407F">
        <w:rPr>
          <w:i w:val="0"/>
          <w:color w:val="auto"/>
          <w:sz w:val="24"/>
          <w:szCs w:val="24"/>
        </w:rPr>
        <w:t xml:space="preserve"> recentemente para a análise, </w:t>
      </w:r>
      <w:r w:rsidR="00D9407F">
        <w:rPr>
          <w:i w:val="0"/>
          <w:color w:val="auto"/>
          <w:sz w:val="24"/>
          <w:szCs w:val="24"/>
        </w:rPr>
        <w:t xml:space="preserve">com a </w:t>
      </w:r>
      <w:r w:rsidR="001C7BB2">
        <w:rPr>
          <w:i w:val="0"/>
          <w:color w:val="auto"/>
          <w:sz w:val="24"/>
          <w:szCs w:val="24"/>
        </w:rPr>
        <w:t>proposta de se buscar uma maior produtividade. Citou também a intenção de se realizar um curso presencial, além de cursos através de videoconferências e</w:t>
      </w:r>
      <w:ins w:id="377" w:author="Larissa Claudia Lopes de Araujo - SPREV" w:date="2021-01-12T15:43:00Z">
        <w:r w:rsidR="00A23FEB">
          <w:rPr>
            <w:i w:val="0"/>
            <w:color w:val="auto"/>
            <w:sz w:val="24"/>
            <w:szCs w:val="24"/>
          </w:rPr>
          <w:t>,</w:t>
        </w:r>
      </w:ins>
      <w:r w:rsidR="001C7BB2">
        <w:rPr>
          <w:i w:val="0"/>
          <w:color w:val="auto"/>
          <w:sz w:val="24"/>
          <w:szCs w:val="24"/>
        </w:rPr>
        <w:t xml:space="preserve"> informou que o Estado de São Paulo já está iniciando esse projeto piloto com a montagem de dois estúdios com professores e equipes de apoio. Falando </w:t>
      </w:r>
      <w:ins w:id="378" w:author="Larissa Claudia Lopes de Araujo - SPREV" w:date="2021-01-12T15:43:00Z">
        <w:r w:rsidR="00A23FEB">
          <w:rPr>
            <w:i w:val="0"/>
            <w:color w:val="auto"/>
            <w:sz w:val="24"/>
            <w:szCs w:val="24"/>
          </w:rPr>
          <w:t>d</w:t>
        </w:r>
      </w:ins>
      <w:r w:rsidR="001C7BB2">
        <w:rPr>
          <w:i w:val="0"/>
          <w:color w:val="auto"/>
          <w:sz w:val="24"/>
          <w:szCs w:val="24"/>
        </w:rPr>
        <w:t xml:space="preserve">o canal 135, lembrou que o INSS teve problemas sérios por ocasião da reabertura das agências, </w:t>
      </w:r>
      <w:ins w:id="379" w:author="Larissa Claudia Lopes de Araujo - SPREV" w:date="2021-01-12T15:44:00Z">
        <w:r w:rsidR="00A23FEB">
          <w:rPr>
            <w:i w:val="0"/>
            <w:color w:val="auto"/>
            <w:sz w:val="24"/>
            <w:szCs w:val="24"/>
          </w:rPr>
          <w:t xml:space="preserve">porém </w:t>
        </w:r>
      </w:ins>
      <w:r w:rsidR="001C7BB2">
        <w:rPr>
          <w:i w:val="0"/>
          <w:color w:val="auto"/>
          <w:sz w:val="24"/>
          <w:szCs w:val="24"/>
        </w:rPr>
        <w:t>afirmou que a situação já se normalizou e, na ocasião</w:t>
      </w:r>
      <w:ins w:id="380" w:author="Larissa Claudia Lopes de Araujo - SPREV" w:date="2021-01-12T15:44:00Z">
        <w:r w:rsidR="00A23FEB">
          <w:rPr>
            <w:i w:val="0"/>
            <w:color w:val="auto"/>
            <w:sz w:val="24"/>
            <w:szCs w:val="24"/>
          </w:rPr>
          <w:t>, comunicou</w:t>
        </w:r>
      </w:ins>
      <w:del w:id="381" w:author="Larissa Claudia Lopes de Araujo - SPREV" w:date="2021-01-12T15:44:00Z">
        <w:r w:rsidR="001C7BB2" w:rsidDel="00A23FEB">
          <w:rPr>
            <w:i w:val="0"/>
            <w:color w:val="auto"/>
            <w:sz w:val="24"/>
            <w:szCs w:val="24"/>
          </w:rPr>
          <w:delText xml:space="preserve"> disse</w:delText>
        </w:r>
      </w:del>
      <w:r w:rsidR="001C7BB2">
        <w:rPr>
          <w:i w:val="0"/>
          <w:color w:val="auto"/>
          <w:sz w:val="24"/>
          <w:szCs w:val="24"/>
        </w:rPr>
        <w:t xml:space="preserve"> que no início de 2021 será instalada um</w:t>
      </w:r>
      <w:ins w:id="382" w:author="Larissa Claudia Lopes de Araujo - SPREV" w:date="2021-01-07T15:38:00Z">
        <w:r w:rsidR="006D5880">
          <w:rPr>
            <w:i w:val="0"/>
            <w:color w:val="auto"/>
            <w:sz w:val="24"/>
            <w:szCs w:val="24"/>
          </w:rPr>
          <w:t>a</w:t>
        </w:r>
      </w:ins>
      <w:r w:rsidR="001C7BB2">
        <w:rPr>
          <w:i w:val="0"/>
          <w:color w:val="auto"/>
          <w:sz w:val="24"/>
          <w:szCs w:val="24"/>
        </w:rPr>
        <w:t xml:space="preserve"> nova central que trará mais agilidade no atendimento e reduzirá a quantidade de ligações perdidas. Quan</w:t>
      </w:r>
      <w:ins w:id="383" w:author="Larissa Claudia Lopes de Araujo - SPREV" w:date="2021-01-12T15:45:00Z">
        <w:r w:rsidR="00A23FEB">
          <w:rPr>
            <w:i w:val="0"/>
            <w:color w:val="auto"/>
            <w:sz w:val="24"/>
            <w:szCs w:val="24"/>
          </w:rPr>
          <w:t>t</w:t>
        </w:r>
      </w:ins>
      <w:del w:id="384" w:author="Larissa Claudia Lopes de Araujo - SPREV" w:date="2021-01-12T15:45:00Z">
        <w:r w:rsidR="001C7BB2" w:rsidDel="00A23FEB">
          <w:rPr>
            <w:i w:val="0"/>
            <w:color w:val="auto"/>
            <w:sz w:val="24"/>
            <w:szCs w:val="24"/>
          </w:rPr>
          <w:delText>d</w:delText>
        </w:r>
      </w:del>
      <w:r w:rsidR="001C7BB2">
        <w:rPr>
          <w:i w:val="0"/>
          <w:color w:val="auto"/>
          <w:sz w:val="24"/>
          <w:szCs w:val="24"/>
        </w:rPr>
        <w:t>o ao quadro de funcionários, explicou que o INSS fez um mapeamento d</w:t>
      </w:r>
      <w:r w:rsidR="00B109FD">
        <w:rPr>
          <w:i w:val="0"/>
          <w:color w:val="auto"/>
          <w:sz w:val="24"/>
          <w:szCs w:val="24"/>
        </w:rPr>
        <w:t xml:space="preserve">e processos e após implantação do programa de gestão, será possível verificar a real necessidade de </w:t>
      </w:r>
      <w:r w:rsidR="00B109FD">
        <w:rPr>
          <w:i w:val="0"/>
          <w:color w:val="auto"/>
          <w:sz w:val="24"/>
          <w:szCs w:val="24"/>
        </w:rPr>
        <w:lastRenderedPageBreak/>
        <w:t xml:space="preserve">servidores mapeados por tipo de função e, a partir daí, </w:t>
      </w:r>
      <w:ins w:id="385" w:author="Larissa Claudia Lopes de Araujo - SPREV" w:date="2021-01-12T16:04:00Z">
        <w:r w:rsidR="00AF4E3F">
          <w:rPr>
            <w:i w:val="0"/>
            <w:color w:val="auto"/>
            <w:sz w:val="24"/>
            <w:szCs w:val="24"/>
          </w:rPr>
          <w:t>poderá ser feito um planejamento d</w:t>
        </w:r>
      </w:ins>
      <w:del w:id="386" w:author="Larissa Claudia Lopes de Araujo - SPREV" w:date="2021-01-12T16:04:00Z">
        <w:r w:rsidR="00B109FD" w:rsidDel="00AF4E3F">
          <w:rPr>
            <w:i w:val="0"/>
            <w:color w:val="auto"/>
            <w:sz w:val="24"/>
            <w:szCs w:val="24"/>
          </w:rPr>
          <w:delText>será planejado o</w:delText>
        </w:r>
      </w:del>
      <w:ins w:id="387" w:author="Larissa Claudia Lopes de Araujo - SPREV" w:date="2021-01-12T16:04:00Z">
        <w:r w:rsidR="00AF4E3F">
          <w:rPr>
            <w:i w:val="0"/>
            <w:color w:val="auto"/>
            <w:sz w:val="24"/>
            <w:szCs w:val="24"/>
          </w:rPr>
          <w:t>e</w:t>
        </w:r>
      </w:ins>
      <w:r w:rsidR="00B109FD">
        <w:rPr>
          <w:i w:val="0"/>
          <w:color w:val="auto"/>
          <w:sz w:val="24"/>
          <w:szCs w:val="24"/>
        </w:rPr>
        <w:t xml:space="preserve"> concurso</w:t>
      </w:r>
      <w:ins w:id="388" w:author="Larissa Claudia Lopes de Araujo - SPREV" w:date="2021-01-12T16:05:00Z">
        <w:r w:rsidR="00AF4E3F">
          <w:rPr>
            <w:i w:val="0"/>
            <w:color w:val="auto"/>
            <w:sz w:val="24"/>
            <w:szCs w:val="24"/>
          </w:rPr>
          <w:t xml:space="preserve">, para </w:t>
        </w:r>
      </w:ins>
      <w:del w:id="389" w:author="Larissa Claudia Lopes de Araujo - SPREV" w:date="2021-01-12T16:05:00Z">
        <w:r w:rsidR="00B109FD" w:rsidDel="00AF4E3F">
          <w:rPr>
            <w:i w:val="0"/>
            <w:color w:val="auto"/>
            <w:sz w:val="24"/>
            <w:szCs w:val="24"/>
          </w:rPr>
          <w:delText xml:space="preserve"> que</w:delText>
        </w:r>
      </w:del>
      <w:r w:rsidR="00B109FD">
        <w:rPr>
          <w:i w:val="0"/>
          <w:color w:val="auto"/>
          <w:sz w:val="24"/>
          <w:szCs w:val="24"/>
        </w:rPr>
        <w:t xml:space="preserve"> suprir</w:t>
      </w:r>
      <w:del w:id="390" w:author="Larissa Claudia Lopes de Araujo - SPREV" w:date="2021-01-12T16:05:00Z">
        <w:r w:rsidR="00B109FD" w:rsidDel="00AF4E3F">
          <w:rPr>
            <w:i w:val="0"/>
            <w:color w:val="auto"/>
            <w:sz w:val="24"/>
            <w:szCs w:val="24"/>
          </w:rPr>
          <w:delText>á</w:delText>
        </w:r>
      </w:del>
      <w:r w:rsidR="00B109FD">
        <w:rPr>
          <w:i w:val="0"/>
          <w:color w:val="auto"/>
          <w:sz w:val="24"/>
          <w:szCs w:val="24"/>
        </w:rPr>
        <w:t xml:space="preserve"> o quadro </w:t>
      </w:r>
      <w:r w:rsidR="00D27C3F">
        <w:rPr>
          <w:i w:val="0"/>
          <w:color w:val="auto"/>
          <w:sz w:val="24"/>
          <w:szCs w:val="24"/>
        </w:rPr>
        <w:t xml:space="preserve">de servidores </w:t>
      </w:r>
      <w:r w:rsidR="00B109FD">
        <w:rPr>
          <w:i w:val="0"/>
          <w:color w:val="auto"/>
          <w:sz w:val="24"/>
          <w:szCs w:val="24"/>
        </w:rPr>
        <w:t>a partir de 2022.</w:t>
      </w:r>
      <w:r w:rsidR="00D27C3F">
        <w:rPr>
          <w:i w:val="0"/>
          <w:color w:val="auto"/>
          <w:sz w:val="24"/>
          <w:szCs w:val="24"/>
        </w:rPr>
        <w:t xml:space="preserve"> Ato contínuo, o Sr. Evandro José Morello perguntou se o prazo adicional para agendamento já está em vigor</w:t>
      </w:r>
      <w:ins w:id="391" w:author="Larissa Claudia Lopes de Araujo - SPREV" w:date="2021-01-12T16:08:00Z">
        <w:r w:rsidR="00AF4E3F">
          <w:rPr>
            <w:i w:val="0"/>
            <w:color w:val="auto"/>
            <w:sz w:val="24"/>
            <w:szCs w:val="24"/>
          </w:rPr>
          <w:t xml:space="preserve"> ou se depende de ato a ser publicado</w:t>
        </w:r>
      </w:ins>
      <w:r w:rsidR="00D27C3F">
        <w:rPr>
          <w:i w:val="0"/>
          <w:color w:val="auto"/>
          <w:sz w:val="24"/>
          <w:szCs w:val="24"/>
        </w:rPr>
        <w:t>. Em reposta, o Sr. Narlon Gutierre Nogueira disse que em breve será feita a divulgação da convocação estabelecendo o prazo e informou que os segurados serão comunicados através de edital próprio e pelo portal ‘Meu INSS’. Vencido o ponto</w:t>
      </w:r>
      <w:ins w:id="392" w:author="Larissa Claudia Lopes de Araujo - SPREV" w:date="2021-01-12T16:09:00Z">
        <w:r w:rsidR="00AF4E3F">
          <w:rPr>
            <w:i w:val="0"/>
            <w:color w:val="auto"/>
            <w:sz w:val="24"/>
            <w:szCs w:val="24"/>
          </w:rPr>
          <w:t xml:space="preserve"> da pauta</w:t>
        </w:r>
      </w:ins>
      <w:r w:rsidR="00D27C3F">
        <w:rPr>
          <w:i w:val="0"/>
          <w:color w:val="auto"/>
          <w:sz w:val="24"/>
          <w:szCs w:val="24"/>
        </w:rPr>
        <w:t>, de pronto o Sr. Benedito Adalberto Brunca convidou o Sr. Leonardo José Rolim Guimarães</w:t>
      </w:r>
      <w:ins w:id="393" w:author="Larissa Claudia Lopes de Araujo - SPREV" w:date="2021-01-12T16:09:00Z">
        <w:r w:rsidR="00AF4E3F">
          <w:rPr>
            <w:i w:val="0"/>
            <w:color w:val="auto"/>
            <w:sz w:val="24"/>
            <w:szCs w:val="24"/>
          </w:rPr>
          <w:t>,</w:t>
        </w:r>
      </w:ins>
      <w:r w:rsidR="00D27C3F">
        <w:rPr>
          <w:i w:val="0"/>
          <w:color w:val="auto"/>
          <w:sz w:val="24"/>
          <w:szCs w:val="24"/>
        </w:rPr>
        <w:t xml:space="preserve"> para apresentar o panorama da reabertura da</w:t>
      </w:r>
      <w:r w:rsidR="001F2A51">
        <w:rPr>
          <w:i w:val="0"/>
          <w:color w:val="auto"/>
          <w:sz w:val="24"/>
          <w:szCs w:val="24"/>
        </w:rPr>
        <w:t>s</w:t>
      </w:r>
      <w:r w:rsidR="00D27C3F">
        <w:rPr>
          <w:i w:val="0"/>
          <w:color w:val="auto"/>
          <w:sz w:val="24"/>
          <w:szCs w:val="24"/>
        </w:rPr>
        <w:t xml:space="preserve"> agências do INSS.</w:t>
      </w:r>
      <w:r w:rsidR="001F2A51">
        <w:rPr>
          <w:i w:val="0"/>
          <w:color w:val="auto"/>
          <w:sz w:val="24"/>
          <w:szCs w:val="24"/>
        </w:rPr>
        <w:t xml:space="preserve"> De início, </w:t>
      </w:r>
      <w:ins w:id="394" w:author="Larissa Claudia Lopes de Araujo - SPREV" w:date="2021-01-12T16:09:00Z">
        <w:r w:rsidR="00AF4E3F">
          <w:rPr>
            <w:i w:val="0"/>
            <w:color w:val="auto"/>
            <w:sz w:val="24"/>
            <w:szCs w:val="24"/>
          </w:rPr>
          <w:t xml:space="preserve">o Presidente do INSS </w:t>
        </w:r>
      </w:ins>
      <w:r w:rsidR="001F2A51">
        <w:rPr>
          <w:i w:val="0"/>
          <w:color w:val="auto"/>
          <w:sz w:val="24"/>
          <w:szCs w:val="24"/>
        </w:rPr>
        <w:t>informou que</w:t>
      </w:r>
      <w:ins w:id="395" w:author="Larissa Claudia Lopes de Araujo - SPREV" w:date="2021-01-12T16:09:00Z">
        <w:r w:rsidR="00AF4E3F">
          <w:rPr>
            <w:i w:val="0"/>
            <w:color w:val="auto"/>
            <w:sz w:val="24"/>
            <w:szCs w:val="24"/>
          </w:rPr>
          <w:t>,</w:t>
        </w:r>
      </w:ins>
      <w:r w:rsidR="001F2A51">
        <w:rPr>
          <w:i w:val="0"/>
          <w:color w:val="auto"/>
          <w:sz w:val="24"/>
          <w:szCs w:val="24"/>
        </w:rPr>
        <w:t xml:space="preserve"> em 9 de dezembro</w:t>
      </w:r>
      <w:ins w:id="396" w:author="Larissa Claudia Lopes de Araujo - SPREV" w:date="2021-01-12T16:09:00Z">
        <w:r w:rsidR="00AF4E3F">
          <w:rPr>
            <w:i w:val="0"/>
            <w:color w:val="auto"/>
            <w:sz w:val="24"/>
            <w:szCs w:val="24"/>
          </w:rPr>
          <w:t>,</w:t>
        </w:r>
      </w:ins>
      <w:r w:rsidR="001F2A51">
        <w:rPr>
          <w:i w:val="0"/>
          <w:color w:val="auto"/>
          <w:sz w:val="24"/>
          <w:szCs w:val="24"/>
        </w:rPr>
        <w:t xml:space="preserve"> o INSS conta com 1.062 agência abertas</w:t>
      </w:r>
      <w:r w:rsidR="006E01ED">
        <w:rPr>
          <w:i w:val="0"/>
          <w:color w:val="auto"/>
          <w:sz w:val="24"/>
          <w:szCs w:val="24"/>
        </w:rPr>
        <w:t>, sendo que 735 têm peritos lotados,</w:t>
      </w:r>
      <w:r w:rsidR="00F52A2D">
        <w:rPr>
          <w:i w:val="0"/>
          <w:color w:val="auto"/>
          <w:sz w:val="24"/>
          <w:szCs w:val="24"/>
        </w:rPr>
        <w:t xml:space="preserve"> e destacou que a reabertura é um processo contínuo e constante, porém a velocidade de reabertura tende a diminuir por diversas razões como problemas estruturais, número de servidores inferior ao determinado nos protocolos de segurança, dentre outros.</w:t>
      </w:r>
      <w:r w:rsidR="006E01ED">
        <w:rPr>
          <w:i w:val="0"/>
          <w:color w:val="auto"/>
          <w:sz w:val="24"/>
          <w:szCs w:val="24"/>
        </w:rPr>
        <w:t xml:space="preserve"> Salientou que o INSS elaborou um </w:t>
      </w:r>
      <w:del w:id="397" w:author="Larissa Claudia Lopes de Araujo - SPREV" w:date="2021-01-12T16:21:00Z">
        <w:r w:rsidR="006E01ED" w:rsidDel="00D849B5">
          <w:rPr>
            <w:i w:val="0"/>
            <w:color w:val="auto"/>
            <w:sz w:val="24"/>
            <w:szCs w:val="24"/>
          </w:rPr>
          <w:delText xml:space="preserve">protocolo </w:delText>
        </w:r>
      </w:del>
      <w:ins w:id="398" w:author="Larissa Claudia Lopes de Araujo - SPREV" w:date="2021-01-12T16:21:00Z">
        <w:r w:rsidR="00D849B5">
          <w:rPr>
            <w:i w:val="0"/>
            <w:color w:val="auto"/>
            <w:sz w:val="24"/>
            <w:szCs w:val="24"/>
          </w:rPr>
          <w:t xml:space="preserve">processo </w:t>
        </w:r>
      </w:ins>
      <w:r w:rsidR="006E01ED">
        <w:rPr>
          <w:i w:val="0"/>
          <w:color w:val="auto"/>
          <w:sz w:val="24"/>
          <w:szCs w:val="24"/>
        </w:rPr>
        <w:t>paralelo ao protocolo de intenções e que vem sendo feito um trabalho com o apoio do</w:t>
      </w:r>
      <w:r w:rsidR="006E01ED" w:rsidRPr="006E01ED">
        <w:rPr>
          <w:i w:val="0"/>
          <w:color w:val="auto"/>
          <w:sz w:val="24"/>
          <w:szCs w:val="24"/>
        </w:rPr>
        <w:t xml:space="preserve"> Ministério Público Federal</w:t>
      </w:r>
      <w:r w:rsidR="006E01ED">
        <w:rPr>
          <w:i w:val="0"/>
          <w:color w:val="auto"/>
          <w:sz w:val="24"/>
          <w:szCs w:val="24"/>
        </w:rPr>
        <w:t xml:space="preserve"> e</w:t>
      </w:r>
      <w:r w:rsidR="006E01ED" w:rsidRPr="006E01ED">
        <w:rPr>
          <w:i w:val="0"/>
          <w:color w:val="auto"/>
          <w:sz w:val="24"/>
          <w:szCs w:val="24"/>
        </w:rPr>
        <w:t xml:space="preserve"> Ministério Público do Trabalho, </w:t>
      </w:r>
      <w:r w:rsidR="006E01ED">
        <w:rPr>
          <w:i w:val="0"/>
          <w:color w:val="auto"/>
          <w:sz w:val="24"/>
          <w:szCs w:val="24"/>
        </w:rPr>
        <w:t xml:space="preserve">buscando </w:t>
      </w:r>
      <w:r w:rsidR="006E01ED" w:rsidRPr="006E01ED">
        <w:rPr>
          <w:i w:val="0"/>
          <w:color w:val="auto"/>
          <w:sz w:val="24"/>
          <w:szCs w:val="24"/>
        </w:rPr>
        <w:t xml:space="preserve">resolver </w:t>
      </w:r>
      <w:r w:rsidR="006E01ED">
        <w:rPr>
          <w:i w:val="0"/>
          <w:color w:val="auto"/>
          <w:sz w:val="24"/>
          <w:szCs w:val="24"/>
        </w:rPr>
        <w:t>os</w:t>
      </w:r>
      <w:r w:rsidR="006E01ED" w:rsidRPr="006E01ED">
        <w:rPr>
          <w:i w:val="0"/>
          <w:color w:val="auto"/>
          <w:sz w:val="24"/>
          <w:szCs w:val="24"/>
        </w:rPr>
        <w:t xml:space="preserve"> problemas estruturais até o final do ano, </w:t>
      </w:r>
      <w:r w:rsidR="006E01ED">
        <w:rPr>
          <w:i w:val="0"/>
          <w:color w:val="auto"/>
          <w:sz w:val="24"/>
          <w:szCs w:val="24"/>
        </w:rPr>
        <w:t>para que todas a</w:t>
      </w:r>
      <w:r w:rsidR="006E01ED" w:rsidRPr="006E01ED">
        <w:rPr>
          <w:i w:val="0"/>
          <w:color w:val="auto"/>
          <w:sz w:val="24"/>
          <w:szCs w:val="24"/>
        </w:rPr>
        <w:t>s agências do INSS atendam o protocolo de qualidade do atendimento e de funcionamento</w:t>
      </w:r>
      <w:r w:rsidR="006E01ED">
        <w:rPr>
          <w:i w:val="0"/>
          <w:color w:val="auto"/>
          <w:sz w:val="24"/>
          <w:szCs w:val="24"/>
        </w:rPr>
        <w:t>.</w:t>
      </w:r>
      <w:ins w:id="399" w:author="Larissa Claudia Lopes de Araujo - SPREV" w:date="2021-01-12T16:23:00Z">
        <w:r w:rsidR="00D849B5">
          <w:rPr>
            <w:i w:val="0"/>
            <w:color w:val="auto"/>
            <w:sz w:val="24"/>
            <w:szCs w:val="24"/>
          </w:rPr>
          <w:t xml:space="preserve"> </w:t>
        </w:r>
        <w:r w:rsidR="00D849B5" w:rsidRPr="00D849B5">
          <w:rPr>
            <w:i w:val="0"/>
            <w:color w:val="auto"/>
            <w:sz w:val="24"/>
            <w:szCs w:val="24"/>
          </w:rPr>
          <w:t>Em relação à quantidade de agências com perícias</w:t>
        </w:r>
        <w:r w:rsidR="00D849B5">
          <w:rPr>
            <w:i w:val="0"/>
            <w:color w:val="auto"/>
            <w:sz w:val="24"/>
            <w:szCs w:val="24"/>
          </w:rPr>
          <w:t xml:space="preserve">, salientou que </w:t>
        </w:r>
      </w:ins>
      <w:ins w:id="400" w:author="Larissa Claudia Lopes de Araujo - SPREV" w:date="2021-01-12T16:32:00Z">
        <w:r w:rsidR="00D849B5" w:rsidRPr="00D849B5">
          <w:rPr>
            <w:i w:val="0"/>
            <w:color w:val="auto"/>
            <w:sz w:val="24"/>
            <w:szCs w:val="24"/>
          </w:rPr>
          <w:t>do total de 735 que têm peritos lotados</w:t>
        </w:r>
      </w:ins>
      <w:ins w:id="401" w:author="Larissa Claudia Lopes de Araujo - SPREV" w:date="2021-01-12T16:33:00Z">
        <w:r w:rsidR="007B52F8">
          <w:rPr>
            <w:i w:val="0"/>
            <w:color w:val="auto"/>
            <w:sz w:val="24"/>
            <w:szCs w:val="24"/>
          </w:rPr>
          <w:t xml:space="preserve">, </w:t>
        </w:r>
        <w:r w:rsidR="007B52F8" w:rsidRPr="007B52F8">
          <w:rPr>
            <w:i w:val="0"/>
            <w:color w:val="auto"/>
            <w:sz w:val="24"/>
            <w:szCs w:val="24"/>
          </w:rPr>
          <w:t xml:space="preserve">488 agências já </w:t>
        </w:r>
        <w:r w:rsidR="007B52F8">
          <w:rPr>
            <w:i w:val="0"/>
            <w:color w:val="auto"/>
            <w:sz w:val="24"/>
            <w:szCs w:val="24"/>
          </w:rPr>
          <w:t xml:space="preserve">foram </w:t>
        </w:r>
        <w:r w:rsidR="007B52F8" w:rsidRPr="007B52F8">
          <w:rPr>
            <w:i w:val="0"/>
            <w:color w:val="auto"/>
            <w:sz w:val="24"/>
            <w:szCs w:val="24"/>
          </w:rPr>
          <w:t>inspecionadas e</w:t>
        </w:r>
        <w:r w:rsidR="007B52F8">
          <w:rPr>
            <w:i w:val="0"/>
            <w:color w:val="auto"/>
            <w:sz w:val="24"/>
            <w:szCs w:val="24"/>
          </w:rPr>
          <w:t xml:space="preserve"> consideradas aptas a realizar perícias, pendente, ainda,</w:t>
        </w:r>
      </w:ins>
      <w:ins w:id="402" w:author="Larissa Claudia Lopes de Araujo - SPREV" w:date="2021-01-12T16:34:00Z">
        <w:r w:rsidR="007B52F8">
          <w:rPr>
            <w:i w:val="0"/>
            <w:color w:val="auto"/>
            <w:sz w:val="24"/>
            <w:szCs w:val="24"/>
          </w:rPr>
          <w:t xml:space="preserve"> </w:t>
        </w:r>
      </w:ins>
      <w:ins w:id="403" w:author="Larissa Claudia Lopes de Araujo - SPREV" w:date="2021-01-12T16:33:00Z">
        <w:r w:rsidR="007B52F8" w:rsidRPr="007B52F8">
          <w:rPr>
            <w:i w:val="0"/>
            <w:color w:val="auto"/>
            <w:sz w:val="24"/>
            <w:szCs w:val="24"/>
          </w:rPr>
          <w:t xml:space="preserve">mais 9 </w:t>
        </w:r>
      </w:ins>
      <w:ins w:id="404" w:author="Larissa Claudia Lopes de Araujo - SPREV" w:date="2021-01-12T16:34:00Z">
        <w:r w:rsidR="007B52F8">
          <w:rPr>
            <w:i w:val="0"/>
            <w:color w:val="auto"/>
            <w:sz w:val="24"/>
            <w:szCs w:val="24"/>
          </w:rPr>
          <w:t xml:space="preserve">que estão </w:t>
        </w:r>
      </w:ins>
      <w:ins w:id="405" w:author="Larissa Claudia Lopes de Araujo - SPREV" w:date="2021-01-12T16:33:00Z">
        <w:r w:rsidR="007B52F8" w:rsidRPr="007B52F8">
          <w:rPr>
            <w:i w:val="0"/>
            <w:color w:val="auto"/>
            <w:sz w:val="24"/>
            <w:szCs w:val="24"/>
          </w:rPr>
          <w:t>em adequação</w:t>
        </w:r>
      </w:ins>
      <w:ins w:id="406" w:author="Larissa Claudia Lopes de Araujo - SPREV" w:date="2021-01-12T16:34:00Z">
        <w:r w:rsidR="007B52F8">
          <w:rPr>
            <w:i w:val="0"/>
            <w:color w:val="auto"/>
            <w:sz w:val="24"/>
            <w:szCs w:val="24"/>
          </w:rPr>
          <w:t>, mas</w:t>
        </w:r>
      </w:ins>
      <w:ins w:id="407" w:author="Larissa Claudia Lopes de Araujo - SPREV" w:date="2021-01-12T16:33:00Z">
        <w:r w:rsidR="007B52F8" w:rsidRPr="007B52F8">
          <w:rPr>
            <w:i w:val="0"/>
            <w:color w:val="auto"/>
            <w:sz w:val="24"/>
            <w:szCs w:val="24"/>
          </w:rPr>
          <w:t xml:space="preserve"> que em breve estarão liberad</w:t>
        </w:r>
      </w:ins>
      <w:ins w:id="408" w:author="Larissa Claudia Lopes de Araujo - SPREV" w:date="2021-01-12T16:34:00Z">
        <w:r w:rsidR="007B52F8">
          <w:rPr>
            <w:i w:val="0"/>
            <w:color w:val="auto"/>
            <w:sz w:val="24"/>
            <w:szCs w:val="24"/>
          </w:rPr>
          <w:t>a</w:t>
        </w:r>
      </w:ins>
      <w:ins w:id="409" w:author="Larissa Claudia Lopes de Araujo - SPREV" w:date="2021-01-12T16:33:00Z">
        <w:r w:rsidR="007B52F8" w:rsidRPr="007B52F8">
          <w:rPr>
            <w:i w:val="0"/>
            <w:color w:val="auto"/>
            <w:sz w:val="24"/>
            <w:szCs w:val="24"/>
          </w:rPr>
          <w:t>s.</w:t>
        </w:r>
      </w:ins>
      <w:r w:rsidR="006E01ED">
        <w:rPr>
          <w:i w:val="0"/>
          <w:color w:val="auto"/>
          <w:sz w:val="24"/>
          <w:szCs w:val="24"/>
        </w:rPr>
        <w:t xml:space="preserve"> </w:t>
      </w:r>
      <w:ins w:id="410" w:author="Larissa Claudia Lopes de Araujo - SPREV" w:date="2021-01-12T16:46:00Z">
        <w:r w:rsidR="007B52F8">
          <w:rPr>
            <w:i w:val="0"/>
            <w:color w:val="auto"/>
            <w:sz w:val="24"/>
            <w:szCs w:val="24"/>
          </w:rPr>
          <w:t xml:space="preserve">Por fim, </w:t>
        </w:r>
        <w:r w:rsidR="009364B7">
          <w:rPr>
            <w:i w:val="0"/>
            <w:color w:val="auto"/>
            <w:sz w:val="24"/>
            <w:szCs w:val="24"/>
          </w:rPr>
          <w:t xml:space="preserve">informou que </w:t>
        </w:r>
        <w:r w:rsidR="009364B7" w:rsidRPr="009364B7">
          <w:rPr>
            <w:i w:val="0"/>
            <w:color w:val="auto"/>
            <w:sz w:val="24"/>
            <w:szCs w:val="24"/>
          </w:rPr>
          <w:t xml:space="preserve">o INSS tem se mostrado um exemplo em relação ao funcionamento durante a Pandemia, sem criar volumes consideráveis de contaminação, apesar de ser um órgão com a capilaridade que </w:t>
        </w:r>
      </w:ins>
      <w:ins w:id="411" w:author="Larissa Claudia Lopes de Araujo - SPREV" w:date="2021-01-12T16:47:00Z">
        <w:r w:rsidR="009364B7">
          <w:rPr>
            <w:i w:val="0"/>
            <w:color w:val="auto"/>
            <w:sz w:val="24"/>
            <w:szCs w:val="24"/>
          </w:rPr>
          <w:t>possui</w:t>
        </w:r>
      </w:ins>
      <w:ins w:id="412" w:author="Larissa Claudia Lopes de Araujo - SPREV" w:date="2021-01-12T16:46:00Z">
        <w:r w:rsidR="009364B7" w:rsidRPr="009364B7">
          <w:rPr>
            <w:i w:val="0"/>
            <w:color w:val="auto"/>
            <w:sz w:val="24"/>
            <w:szCs w:val="24"/>
          </w:rPr>
          <w:t>,</w:t>
        </w:r>
      </w:ins>
      <w:ins w:id="413" w:author="Larissa Claudia Lopes de Araujo - SPREV" w:date="2021-01-12T16:47:00Z">
        <w:r w:rsidR="009364B7">
          <w:rPr>
            <w:i w:val="0"/>
            <w:color w:val="auto"/>
            <w:sz w:val="24"/>
            <w:szCs w:val="24"/>
          </w:rPr>
          <w:t xml:space="preserve"> bem como,</w:t>
        </w:r>
      </w:ins>
      <w:ins w:id="414" w:author="Larissa Claudia Lopes de Araujo - SPREV" w:date="2021-01-12T16:46:00Z">
        <w:r w:rsidR="009364B7" w:rsidRPr="009364B7">
          <w:rPr>
            <w:i w:val="0"/>
            <w:color w:val="auto"/>
            <w:sz w:val="24"/>
            <w:szCs w:val="24"/>
          </w:rPr>
          <w:t xml:space="preserve"> que atende públicos de risco</w:t>
        </w:r>
      </w:ins>
      <w:ins w:id="415" w:author="Larissa Claudia Lopes de Araujo - SPREV" w:date="2021-01-12T16:47:00Z">
        <w:r w:rsidR="009364B7">
          <w:rPr>
            <w:i w:val="0"/>
            <w:color w:val="auto"/>
            <w:sz w:val="24"/>
            <w:szCs w:val="24"/>
          </w:rPr>
          <w:t>.</w:t>
        </w:r>
      </w:ins>
      <w:ins w:id="416" w:author="Larissa Claudia Lopes de Araujo - SPREV" w:date="2021-01-12T16:46:00Z">
        <w:r w:rsidR="007B52F8">
          <w:rPr>
            <w:i w:val="0"/>
            <w:color w:val="auto"/>
            <w:sz w:val="24"/>
            <w:szCs w:val="24"/>
          </w:rPr>
          <w:t xml:space="preserve"> </w:t>
        </w:r>
      </w:ins>
      <w:r w:rsidR="006E01ED">
        <w:rPr>
          <w:i w:val="0"/>
          <w:color w:val="auto"/>
          <w:sz w:val="24"/>
          <w:szCs w:val="24"/>
        </w:rPr>
        <w:t>Em seguida o Sr. Narlon Gutierre Nogueira</w:t>
      </w:r>
      <w:r w:rsidR="003F73B1">
        <w:rPr>
          <w:i w:val="0"/>
          <w:color w:val="auto"/>
          <w:sz w:val="24"/>
          <w:szCs w:val="24"/>
        </w:rPr>
        <w:t xml:space="preserve"> iniciou </w:t>
      </w:r>
      <w:del w:id="417" w:author="Larissa Claudia Lopes de Araujo - SPREV" w:date="2021-01-12T16:50:00Z">
        <w:r w:rsidR="003F73B1" w:rsidDel="009364B7">
          <w:rPr>
            <w:i w:val="0"/>
            <w:color w:val="auto"/>
            <w:sz w:val="24"/>
            <w:szCs w:val="24"/>
          </w:rPr>
          <w:delText xml:space="preserve">usa </w:delText>
        </w:r>
      </w:del>
      <w:ins w:id="418" w:author="Larissa Claudia Lopes de Araujo - SPREV" w:date="2021-01-12T16:50:00Z">
        <w:r w:rsidR="009364B7">
          <w:rPr>
            <w:i w:val="0"/>
            <w:color w:val="auto"/>
            <w:sz w:val="24"/>
            <w:szCs w:val="24"/>
          </w:rPr>
          <w:t xml:space="preserve">uma </w:t>
        </w:r>
      </w:ins>
      <w:r w:rsidR="003F73B1">
        <w:rPr>
          <w:i w:val="0"/>
          <w:color w:val="auto"/>
          <w:sz w:val="24"/>
          <w:szCs w:val="24"/>
        </w:rPr>
        <w:t>breve exposição informando que no dia 9 de dezembro</w:t>
      </w:r>
      <w:ins w:id="419" w:author="Larissa Claudia Lopes de Araujo - SPREV" w:date="2021-01-12T16:50:00Z">
        <w:r w:rsidR="009364B7">
          <w:rPr>
            <w:i w:val="0"/>
            <w:color w:val="auto"/>
            <w:sz w:val="24"/>
            <w:szCs w:val="24"/>
          </w:rPr>
          <w:t>,</w:t>
        </w:r>
      </w:ins>
      <w:ins w:id="420" w:author="Larissa Claudia Lopes de Araujo - SPREV" w:date="2021-01-12T16:51:00Z">
        <w:r w:rsidR="009364B7">
          <w:rPr>
            <w:i w:val="0"/>
            <w:color w:val="auto"/>
            <w:sz w:val="24"/>
            <w:szCs w:val="24"/>
          </w:rPr>
          <w:t xml:space="preserve"> tiveram</w:t>
        </w:r>
      </w:ins>
      <w:r w:rsidR="003F73B1">
        <w:rPr>
          <w:i w:val="0"/>
          <w:color w:val="auto"/>
          <w:sz w:val="24"/>
          <w:szCs w:val="24"/>
        </w:rPr>
        <w:t xml:space="preserve"> 471 agências com atendimento pericial, com 1.548</w:t>
      </w:r>
      <w:ins w:id="421" w:author="Larissa Claudia Lopes de Araujo - SPREV" w:date="2021-01-07T15:38:00Z">
        <w:r w:rsidR="004C6314">
          <w:rPr>
            <w:i w:val="0"/>
            <w:color w:val="auto"/>
            <w:sz w:val="24"/>
            <w:szCs w:val="24"/>
          </w:rPr>
          <w:t xml:space="preserve"> mil</w:t>
        </w:r>
      </w:ins>
      <w:r w:rsidR="003F73B1">
        <w:rPr>
          <w:i w:val="0"/>
          <w:color w:val="auto"/>
          <w:sz w:val="24"/>
          <w:szCs w:val="24"/>
        </w:rPr>
        <w:t xml:space="preserve"> peritos trabalhando</w:t>
      </w:r>
      <w:ins w:id="422" w:author="Larissa Claudia Lopes de Araujo - SPREV" w:date="2021-01-12T16:51:00Z">
        <w:r w:rsidR="009364B7">
          <w:rPr>
            <w:i w:val="0"/>
            <w:color w:val="auto"/>
            <w:sz w:val="24"/>
            <w:szCs w:val="24"/>
          </w:rPr>
          <w:t xml:space="preserve"> e</w:t>
        </w:r>
      </w:ins>
      <w:r w:rsidR="003F73B1">
        <w:rPr>
          <w:i w:val="0"/>
          <w:color w:val="auto"/>
          <w:sz w:val="24"/>
          <w:szCs w:val="24"/>
        </w:rPr>
        <w:t xml:space="preserve">, </w:t>
      </w:r>
      <w:del w:id="423" w:author="Larissa Claudia Lopes de Araujo - SPREV" w:date="2021-01-12T16:53:00Z">
        <w:r w:rsidR="003F73B1" w:rsidDel="009364B7">
          <w:rPr>
            <w:i w:val="0"/>
            <w:color w:val="auto"/>
            <w:sz w:val="24"/>
            <w:szCs w:val="24"/>
          </w:rPr>
          <w:delText xml:space="preserve">com a </w:delText>
        </w:r>
      </w:del>
      <w:r w:rsidR="003F73B1">
        <w:rPr>
          <w:i w:val="0"/>
          <w:color w:val="auto"/>
          <w:sz w:val="24"/>
          <w:szCs w:val="24"/>
        </w:rPr>
        <w:t>realiza</w:t>
      </w:r>
      <w:ins w:id="424" w:author="Larissa Claudia Lopes de Araujo - SPREV" w:date="2021-01-12T16:53:00Z">
        <w:r w:rsidR="009364B7">
          <w:rPr>
            <w:i w:val="0"/>
            <w:color w:val="auto"/>
            <w:sz w:val="24"/>
            <w:szCs w:val="24"/>
          </w:rPr>
          <w:t>ram</w:t>
        </w:r>
      </w:ins>
      <w:del w:id="425" w:author="Larissa Claudia Lopes de Araujo - SPREV" w:date="2021-01-12T16:53:00Z">
        <w:r w:rsidR="003F73B1" w:rsidDel="009364B7">
          <w:rPr>
            <w:i w:val="0"/>
            <w:color w:val="auto"/>
            <w:sz w:val="24"/>
            <w:szCs w:val="24"/>
          </w:rPr>
          <w:delText>ção de</w:delText>
        </w:r>
      </w:del>
      <w:del w:id="426" w:author="Larissa Claudia Lopes de Araujo - SPREV" w:date="2021-01-12T16:54:00Z">
        <w:r w:rsidR="003F73B1" w:rsidDel="009364B7">
          <w:rPr>
            <w:i w:val="0"/>
            <w:color w:val="auto"/>
            <w:sz w:val="24"/>
            <w:szCs w:val="24"/>
          </w:rPr>
          <w:delText xml:space="preserve"> </w:delText>
        </w:r>
      </w:del>
      <w:r w:rsidR="003F73B1">
        <w:rPr>
          <w:i w:val="0"/>
          <w:color w:val="auto"/>
          <w:sz w:val="24"/>
          <w:szCs w:val="24"/>
        </w:rPr>
        <w:t>13.993</w:t>
      </w:r>
      <w:ins w:id="427" w:author="Larissa Claudia Lopes de Araujo - SPREV" w:date="2021-01-07T15:38:00Z">
        <w:r w:rsidR="004C6314">
          <w:rPr>
            <w:i w:val="0"/>
            <w:color w:val="auto"/>
            <w:sz w:val="24"/>
            <w:szCs w:val="24"/>
          </w:rPr>
          <w:t xml:space="preserve"> mil</w:t>
        </w:r>
      </w:ins>
      <w:r w:rsidR="003F73B1">
        <w:rPr>
          <w:i w:val="0"/>
          <w:color w:val="auto"/>
          <w:sz w:val="24"/>
          <w:szCs w:val="24"/>
        </w:rPr>
        <w:t xml:space="preserve"> atendimentos. Informou que atualmente, existem 488 agências </w:t>
      </w:r>
      <w:r w:rsidR="0044657C">
        <w:rPr>
          <w:i w:val="0"/>
          <w:color w:val="auto"/>
          <w:sz w:val="24"/>
          <w:szCs w:val="24"/>
        </w:rPr>
        <w:t>liberadas para perícias e 2.016</w:t>
      </w:r>
      <w:ins w:id="428" w:author="Larissa Claudia Lopes de Araujo - SPREV" w:date="2021-01-07T15:38:00Z">
        <w:r w:rsidR="004C6314">
          <w:rPr>
            <w:i w:val="0"/>
            <w:color w:val="auto"/>
            <w:sz w:val="24"/>
            <w:szCs w:val="24"/>
          </w:rPr>
          <w:t xml:space="preserve"> mil</w:t>
        </w:r>
      </w:ins>
      <w:r w:rsidR="0044657C">
        <w:rPr>
          <w:i w:val="0"/>
          <w:color w:val="auto"/>
          <w:sz w:val="24"/>
          <w:szCs w:val="24"/>
        </w:rPr>
        <w:t xml:space="preserve"> peritos com agenda aberta, </w:t>
      </w:r>
      <w:del w:id="429" w:author="Larissa Claudia Lopes de Araujo - SPREV" w:date="2021-01-12T16:54:00Z">
        <w:r w:rsidR="0044657C" w:rsidDel="009364B7">
          <w:rPr>
            <w:i w:val="0"/>
            <w:color w:val="auto"/>
            <w:sz w:val="24"/>
            <w:szCs w:val="24"/>
          </w:rPr>
          <w:delText xml:space="preserve">sendo </w:delText>
        </w:r>
      </w:del>
      <w:ins w:id="430" w:author="Larissa Claudia Lopes de Araujo - SPREV" w:date="2021-01-12T16:54:00Z">
        <w:r w:rsidR="009364B7">
          <w:rPr>
            <w:i w:val="0"/>
            <w:color w:val="auto"/>
            <w:sz w:val="24"/>
            <w:szCs w:val="24"/>
          </w:rPr>
          <w:t>muito embora</w:t>
        </w:r>
      </w:ins>
      <w:del w:id="431" w:author="Larissa Claudia Lopes de Araujo - SPREV" w:date="2021-01-12T16:54:00Z">
        <w:r w:rsidR="0044657C" w:rsidDel="009364B7">
          <w:rPr>
            <w:i w:val="0"/>
            <w:color w:val="auto"/>
            <w:sz w:val="24"/>
            <w:szCs w:val="24"/>
          </w:rPr>
          <w:delText>que</w:delText>
        </w:r>
      </w:del>
      <w:r w:rsidR="0044657C">
        <w:rPr>
          <w:i w:val="0"/>
          <w:color w:val="auto"/>
          <w:sz w:val="24"/>
          <w:szCs w:val="24"/>
        </w:rPr>
        <w:t xml:space="preserve"> alguns encontr</w:t>
      </w:r>
      <w:del w:id="432" w:author="Larissa Claudia Lopes de Araujo - SPREV" w:date="2021-01-12T16:54:00Z">
        <w:r w:rsidR="0044657C" w:rsidDel="009364B7">
          <w:rPr>
            <w:i w:val="0"/>
            <w:color w:val="auto"/>
            <w:sz w:val="24"/>
            <w:szCs w:val="24"/>
          </w:rPr>
          <w:delText>a</w:delText>
        </w:r>
      </w:del>
      <w:ins w:id="433" w:author="Larissa Claudia Lopes de Araujo - SPREV" w:date="2021-01-12T16:54:00Z">
        <w:r w:rsidR="009364B7">
          <w:rPr>
            <w:i w:val="0"/>
            <w:color w:val="auto"/>
            <w:sz w:val="24"/>
            <w:szCs w:val="24"/>
          </w:rPr>
          <w:t>e</w:t>
        </w:r>
      </w:ins>
      <w:r w:rsidR="0044657C">
        <w:rPr>
          <w:i w:val="0"/>
          <w:color w:val="auto"/>
          <w:sz w:val="24"/>
          <w:szCs w:val="24"/>
        </w:rPr>
        <w:t xml:space="preserve">m-se com alguma situação de afastamento no momento, </w:t>
      </w:r>
      <w:del w:id="434" w:author="Larissa Claudia Lopes de Araujo - SPREV" w:date="2021-01-12T16:55:00Z">
        <w:r w:rsidR="0044657C" w:rsidDel="009364B7">
          <w:rPr>
            <w:i w:val="0"/>
            <w:color w:val="auto"/>
            <w:sz w:val="24"/>
            <w:szCs w:val="24"/>
          </w:rPr>
          <w:delText>mas que</w:delText>
        </w:r>
      </w:del>
      <w:ins w:id="435" w:author="Larissa Claudia Lopes de Araujo - SPREV" w:date="2021-01-12T16:55:00Z">
        <w:r w:rsidR="009364B7">
          <w:rPr>
            <w:i w:val="0"/>
            <w:color w:val="auto"/>
            <w:sz w:val="24"/>
            <w:szCs w:val="24"/>
          </w:rPr>
          <w:t>todos</w:t>
        </w:r>
      </w:ins>
      <w:r w:rsidR="0044657C">
        <w:rPr>
          <w:i w:val="0"/>
          <w:color w:val="auto"/>
          <w:sz w:val="24"/>
          <w:szCs w:val="24"/>
        </w:rPr>
        <w:t xml:space="preserve"> já </w:t>
      </w:r>
      <w:r w:rsidR="003F73B1">
        <w:rPr>
          <w:i w:val="0"/>
          <w:color w:val="auto"/>
          <w:sz w:val="24"/>
          <w:szCs w:val="24"/>
        </w:rPr>
        <w:t xml:space="preserve">dispõem de </w:t>
      </w:r>
      <w:r w:rsidR="0044657C">
        <w:rPr>
          <w:i w:val="0"/>
          <w:color w:val="auto"/>
          <w:sz w:val="24"/>
          <w:szCs w:val="24"/>
        </w:rPr>
        <w:t>agendamentos futuros. Falando desse tópico relatou que atualmente existem 223</w:t>
      </w:r>
      <w:ins w:id="436" w:author="Larissa Claudia Lopes de Araujo - SPREV" w:date="2021-01-07T15:38:00Z">
        <w:r w:rsidR="004C6314">
          <w:rPr>
            <w:i w:val="0"/>
            <w:color w:val="auto"/>
            <w:sz w:val="24"/>
            <w:szCs w:val="24"/>
          </w:rPr>
          <w:t xml:space="preserve"> mil</w:t>
        </w:r>
      </w:ins>
      <w:del w:id="437" w:author="Larissa Claudia Lopes de Araujo - SPREV" w:date="2021-01-07T15:38:00Z">
        <w:r w:rsidR="0044657C" w:rsidDel="004C6314">
          <w:rPr>
            <w:i w:val="0"/>
            <w:color w:val="auto"/>
            <w:sz w:val="24"/>
            <w:szCs w:val="24"/>
          </w:rPr>
          <w:delText>.000</w:delText>
        </w:r>
      </w:del>
      <w:r w:rsidR="0044657C">
        <w:rPr>
          <w:i w:val="0"/>
          <w:color w:val="auto"/>
          <w:sz w:val="24"/>
          <w:szCs w:val="24"/>
        </w:rPr>
        <w:t xml:space="preserve"> agendamentos com um tempo de espera girando em torno de 18 dias, sendo que em 80% das unidades o tempo de espera é de até 45 dias. Falou que existem alguns casos mais críticos</w:t>
      </w:r>
      <w:ins w:id="438" w:author="Larissa Claudia Lopes de Araujo - SPREV" w:date="2021-01-12T17:05:00Z">
        <w:r w:rsidR="009364B7">
          <w:rPr>
            <w:i w:val="0"/>
            <w:color w:val="auto"/>
            <w:sz w:val="24"/>
            <w:szCs w:val="24"/>
          </w:rPr>
          <w:t>, como</w:t>
        </w:r>
      </w:ins>
      <w:r w:rsidR="0044657C">
        <w:rPr>
          <w:i w:val="0"/>
          <w:color w:val="auto"/>
          <w:sz w:val="24"/>
          <w:szCs w:val="24"/>
        </w:rPr>
        <w:t xml:space="preserve"> no Estados do Mato Grosso, na região Norte e alguns em São Paulo e Minas Gerais, onde o tempo de espera é superior a 61 dias ou não possuem vagas disponíveis. Para esses casos, tem sido realizado um trabalho junto com o INSS </w:t>
      </w:r>
      <w:r w:rsidR="00566FB0">
        <w:rPr>
          <w:i w:val="0"/>
          <w:color w:val="auto"/>
          <w:sz w:val="24"/>
          <w:szCs w:val="24"/>
        </w:rPr>
        <w:t>na tentativa de viabilizar a liberação de salas adicionais nas</w:t>
      </w:r>
      <w:r w:rsidR="0044657C">
        <w:rPr>
          <w:i w:val="0"/>
          <w:color w:val="auto"/>
          <w:sz w:val="24"/>
          <w:szCs w:val="24"/>
        </w:rPr>
        <w:t xml:space="preserve"> </w:t>
      </w:r>
      <w:r w:rsidR="00566FB0">
        <w:rPr>
          <w:i w:val="0"/>
          <w:color w:val="auto"/>
          <w:sz w:val="24"/>
          <w:szCs w:val="24"/>
        </w:rPr>
        <w:lastRenderedPageBreak/>
        <w:t>unidades que estão em funcionamento, busca</w:t>
      </w:r>
      <w:ins w:id="439" w:author="Larissa Claudia Lopes de Araujo - SPREV" w:date="2021-01-12T17:06:00Z">
        <w:r w:rsidR="002B0710">
          <w:rPr>
            <w:i w:val="0"/>
            <w:color w:val="auto"/>
            <w:sz w:val="24"/>
            <w:szCs w:val="24"/>
          </w:rPr>
          <w:t>r</w:t>
        </w:r>
      </w:ins>
      <w:r w:rsidR="00566FB0">
        <w:rPr>
          <w:i w:val="0"/>
          <w:color w:val="auto"/>
          <w:sz w:val="24"/>
          <w:szCs w:val="24"/>
        </w:rPr>
        <w:t xml:space="preserve"> fazer a liberação de agências próximas a essas localidades, e começa</w:t>
      </w:r>
      <w:ins w:id="440" w:author="Larissa Claudia Lopes de Araujo - SPREV" w:date="2021-01-12T17:07:00Z">
        <w:r w:rsidR="002B0710">
          <w:rPr>
            <w:i w:val="0"/>
            <w:color w:val="auto"/>
            <w:sz w:val="24"/>
            <w:szCs w:val="24"/>
          </w:rPr>
          <w:t>r</w:t>
        </w:r>
      </w:ins>
      <w:r w:rsidR="00566FB0">
        <w:rPr>
          <w:i w:val="0"/>
          <w:color w:val="auto"/>
          <w:sz w:val="24"/>
          <w:szCs w:val="24"/>
        </w:rPr>
        <w:t xml:space="preserve"> a trabalhar a possibilidade de convocar peritos de outras localidades para fazer atendimentos no modelo de mutirão nas próximas semanas.</w:t>
      </w:r>
      <w:ins w:id="441" w:author="Larissa Claudia Lopes de Araujo - SPREV" w:date="2021-01-12T18:00:00Z">
        <w:r w:rsidR="00B73EC4">
          <w:rPr>
            <w:i w:val="0"/>
            <w:color w:val="auto"/>
            <w:sz w:val="24"/>
            <w:szCs w:val="24"/>
          </w:rPr>
          <w:t xml:space="preserve"> O Sr. Natal Leo demonstrou sua preocupação com os 20% de agências que est</w:t>
        </w:r>
      </w:ins>
      <w:ins w:id="442" w:author="Larissa Claudia Lopes de Araujo - SPREV" w:date="2021-01-12T18:01:00Z">
        <w:r w:rsidR="00B73EC4">
          <w:rPr>
            <w:i w:val="0"/>
            <w:color w:val="auto"/>
            <w:sz w:val="24"/>
            <w:szCs w:val="24"/>
          </w:rPr>
          <w:t xml:space="preserve">ão com prazo superior a 45 dias para realização da perícia médica, que por sua vez, vai de encontro ao acordo judicial realizado pelo INSS. O Sr. Narlon Gutierre Nogueira </w:t>
        </w:r>
      </w:ins>
      <w:ins w:id="443" w:author="Larissa Claudia Lopes de Araujo - SPREV" w:date="2021-01-12T18:02:00Z">
        <w:r w:rsidR="00B73EC4">
          <w:rPr>
            <w:i w:val="0"/>
            <w:color w:val="auto"/>
            <w:sz w:val="24"/>
            <w:szCs w:val="24"/>
          </w:rPr>
          <w:t xml:space="preserve">esclareceu que </w:t>
        </w:r>
      </w:ins>
      <w:ins w:id="444" w:author="Larissa Claudia Lopes de Araujo - SPREV" w:date="2021-01-12T18:03:00Z">
        <w:r w:rsidR="00B73EC4" w:rsidRPr="00B73EC4">
          <w:rPr>
            <w:i w:val="0"/>
            <w:color w:val="auto"/>
            <w:sz w:val="24"/>
            <w:szCs w:val="24"/>
          </w:rPr>
          <w:t xml:space="preserve">o acordo estabelece que, o prazo, como regra, é de 45 dias, mas </w:t>
        </w:r>
        <w:r w:rsidR="00B73EC4">
          <w:rPr>
            <w:i w:val="0"/>
            <w:color w:val="auto"/>
            <w:sz w:val="24"/>
            <w:szCs w:val="24"/>
          </w:rPr>
          <w:t xml:space="preserve">que há a possibilidade </w:t>
        </w:r>
        <w:r w:rsidR="00B73EC4" w:rsidRPr="00B73EC4">
          <w:rPr>
            <w:i w:val="0"/>
            <w:color w:val="auto"/>
            <w:sz w:val="24"/>
            <w:szCs w:val="24"/>
          </w:rPr>
          <w:t>das unidades</w:t>
        </w:r>
        <w:r w:rsidR="00B73EC4">
          <w:rPr>
            <w:i w:val="0"/>
            <w:color w:val="auto"/>
            <w:sz w:val="24"/>
            <w:szCs w:val="24"/>
          </w:rPr>
          <w:t xml:space="preserve"> classificadas como ‘</w:t>
        </w:r>
        <w:r w:rsidR="00B73EC4" w:rsidRPr="00B73EC4">
          <w:rPr>
            <w:i w:val="0"/>
            <w:color w:val="auto"/>
            <w:sz w:val="24"/>
            <w:szCs w:val="24"/>
          </w:rPr>
          <w:t>de difícil provimento’ ter</w:t>
        </w:r>
      </w:ins>
      <w:ins w:id="445" w:author="Larissa Claudia Lopes de Araujo - SPREV" w:date="2021-01-12T18:04:00Z">
        <w:r w:rsidR="00B73EC4">
          <w:rPr>
            <w:i w:val="0"/>
            <w:color w:val="auto"/>
            <w:sz w:val="24"/>
            <w:szCs w:val="24"/>
          </w:rPr>
          <w:t>em seus prazos de até</w:t>
        </w:r>
      </w:ins>
      <w:ins w:id="446" w:author="Larissa Claudia Lopes de Araujo - SPREV" w:date="2021-01-12T18:03:00Z">
        <w:r w:rsidR="00B73EC4" w:rsidRPr="00B73EC4">
          <w:rPr>
            <w:i w:val="0"/>
            <w:color w:val="auto"/>
            <w:sz w:val="24"/>
            <w:szCs w:val="24"/>
          </w:rPr>
          <w:t xml:space="preserve"> 90 dias.</w:t>
        </w:r>
      </w:ins>
      <w:r w:rsidR="00694B34">
        <w:rPr>
          <w:i w:val="0"/>
          <w:color w:val="auto"/>
          <w:sz w:val="24"/>
          <w:szCs w:val="24"/>
        </w:rPr>
        <w:t xml:space="preserve"> Dando sequência, o Sr. </w:t>
      </w:r>
      <w:del w:id="447" w:author="Larissa Claudia Lopes de Araujo - SPREV" w:date="2021-01-07T15:39:00Z">
        <w:r w:rsidR="00694B34" w:rsidDel="004C6314">
          <w:rPr>
            <w:i w:val="0"/>
            <w:color w:val="auto"/>
            <w:sz w:val="24"/>
            <w:szCs w:val="24"/>
          </w:rPr>
          <w:delText>benedito</w:delText>
        </w:r>
      </w:del>
      <w:ins w:id="448" w:author="Larissa Claudia Lopes de Araujo - SPREV" w:date="2021-01-07T15:39:00Z">
        <w:r w:rsidR="004C6314">
          <w:rPr>
            <w:i w:val="0"/>
            <w:color w:val="auto"/>
            <w:sz w:val="24"/>
            <w:szCs w:val="24"/>
          </w:rPr>
          <w:t>Benedito</w:t>
        </w:r>
      </w:ins>
      <w:r w:rsidR="00694B34">
        <w:rPr>
          <w:i w:val="0"/>
          <w:color w:val="auto"/>
          <w:sz w:val="24"/>
          <w:szCs w:val="24"/>
        </w:rPr>
        <w:t xml:space="preserve"> Adalberto Brunca lembrou aos conselheiros que o link com a atualização de reabertura das agências está disponível para todos e que sua atualização acontece em tempo real. Sem demora, convidou o Diretor de Benefícios do INSS para apresentar a análise e monitoramento dos empréstimos consignados. Com a palavra, o Sr. Alessandro Roosevelt Silva Ribeiro</w:t>
      </w:r>
      <w:r w:rsidR="00316AA4">
        <w:rPr>
          <w:i w:val="0"/>
          <w:color w:val="auto"/>
          <w:sz w:val="24"/>
          <w:szCs w:val="24"/>
        </w:rPr>
        <w:t xml:space="preserve"> iniciou explicando como é realizado o procedimento de concessão do empréstimo consignado</w:t>
      </w:r>
      <w:ins w:id="449" w:author="Larissa Claudia Lopes de Araujo - SPREV" w:date="2021-01-12T18:09:00Z">
        <w:r w:rsidR="00B73EC4">
          <w:rPr>
            <w:i w:val="0"/>
            <w:color w:val="auto"/>
            <w:sz w:val="24"/>
            <w:szCs w:val="24"/>
          </w:rPr>
          <w:t>,</w:t>
        </w:r>
      </w:ins>
      <w:r w:rsidR="00316AA4">
        <w:rPr>
          <w:i w:val="0"/>
          <w:color w:val="auto"/>
          <w:sz w:val="24"/>
          <w:szCs w:val="24"/>
        </w:rPr>
        <w:t xml:space="preserve"> regulamentado pela Instrução Normativa </w:t>
      </w:r>
      <w:r w:rsidR="002D1BEC" w:rsidRPr="002D1BEC">
        <w:rPr>
          <w:i w:val="0"/>
          <w:color w:val="auto"/>
          <w:sz w:val="24"/>
          <w:szCs w:val="24"/>
        </w:rPr>
        <w:t xml:space="preserve">INSS/PRES </w:t>
      </w:r>
      <w:r w:rsidR="00316AA4">
        <w:rPr>
          <w:i w:val="0"/>
          <w:color w:val="auto"/>
          <w:sz w:val="24"/>
          <w:szCs w:val="24"/>
        </w:rPr>
        <w:t>nº 28</w:t>
      </w:r>
      <w:r w:rsidR="002D1BEC">
        <w:rPr>
          <w:i w:val="0"/>
          <w:color w:val="auto"/>
          <w:sz w:val="24"/>
          <w:szCs w:val="24"/>
        </w:rPr>
        <w:t>,</w:t>
      </w:r>
      <w:r w:rsidR="00316AA4">
        <w:rPr>
          <w:i w:val="0"/>
          <w:color w:val="auto"/>
          <w:sz w:val="24"/>
          <w:szCs w:val="24"/>
        </w:rPr>
        <w:t xml:space="preserve"> de 16 de maio de 2008 que referencia todo o processo dos Acordos de Cooperação Técnica </w:t>
      </w:r>
      <w:del w:id="450" w:author="Larissa Claudia Lopes de Araujo - SPREV" w:date="2021-01-13T09:42:00Z">
        <w:r w:rsidR="00316AA4" w:rsidDel="00F95B1B">
          <w:rPr>
            <w:i w:val="0"/>
            <w:color w:val="auto"/>
            <w:sz w:val="24"/>
            <w:szCs w:val="24"/>
          </w:rPr>
          <w:delText xml:space="preserve">– </w:delText>
        </w:r>
      </w:del>
      <w:ins w:id="451" w:author="Larissa Claudia Lopes de Araujo - SPREV" w:date="2021-01-13T09:42:00Z">
        <w:r w:rsidR="00F95B1B">
          <w:rPr>
            <w:i w:val="0"/>
            <w:color w:val="auto"/>
            <w:sz w:val="24"/>
            <w:szCs w:val="24"/>
          </w:rPr>
          <w:t>(</w:t>
        </w:r>
      </w:ins>
      <w:r w:rsidR="00316AA4">
        <w:rPr>
          <w:i w:val="0"/>
          <w:color w:val="auto"/>
          <w:sz w:val="24"/>
          <w:szCs w:val="24"/>
        </w:rPr>
        <w:t>ACT</w:t>
      </w:r>
      <w:ins w:id="452" w:author="Larissa Claudia Lopes de Araujo - SPREV" w:date="2021-01-13T09:42:00Z">
        <w:r w:rsidR="00F95B1B">
          <w:rPr>
            <w:i w:val="0"/>
            <w:color w:val="auto"/>
            <w:sz w:val="24"/>
            <w:szCs w:val="24"/>
          </w:rPr>
          <w:t>)</w:t>
        </w:r>
      </w:ins>
      <w:r w:rsidR="00316AA4">
        <w:rPr>
          <w:i w:val="0"/>
          <w:color w:val="auto"/>
          <w:sz w:val="24"/>
          <w:szCs w:val="24"/>
        </w:rPr>
        <w:t>,</w:t>
      </w:r>
      <w:r w:rsidR="00316AA4" w:rsidRPr="00316AA4">
        <w:t xml:space="preserve"> </w:t>
      </w:r>
      <w:r w:rsidR="00316AA4" w:rsidRPr="00316AA4">
        <w:rPr>
          <w:i w:val="0"/>
          <w:color w:val="auto"/>
          <w:sz w:val="24"/>
          <w:szCs w:val="24"/>
        </w:rPr>
        <w:t>a responsabilidade em relação às instituições financeiras e</w:t>
      </w:r>
      <w:r w:rsidR="00316AA4">
        <w:rPr>
          <w:i w:val="0"/>
          <w:color w:val="auto"/>
          <w:sz w:val="24"/>
          <w:szCs w:val="24"/>
        </w:rPr>
        <w:t xml:space="preserve"> </w:t>
      </w:r>
      <w:r w:rsidR="00316AA4" w:rsidRPr="00316AA4">
        <w:rPr>
          <w:i w:val="0"/>
          <w:color w:val="auto"/>
          <w:sz w:val="24"/>
          <w:szCs w:val="24"/>
        </w:rPr>
        <w:t>faz o acompanhamento das averbações nos benefícios</w:t>
      </w:r>
      <w:r w:rsidR="002D1BEC">
        <w:rPr>
          <w:i w:val="0"/>
          <w:color w:val="auto"/>
          <w:sz w:val="24"/>
          <w:szCs w:val="24"/>
        </w:rPr>
        <w:t xml:space="preserve"> e</w:t>
      </w:r>
      <w:r w:rsidR="002D1BEC" w:rsidRPr="002D1BEC">
        <w:t xml:space="preserve"> </w:t>
      </w:r>
      <w:r w:rsidR="002D1BEC" w:rsidRPr="002D1BEC">
        <w:rPr>
          <w:i w:val="0"/>
          <w:color w:val="auto"/>
          <w:sz w:val="24"/>
          <w:szCs w:val="24"/>
        </w:rPr>
        <w:t>limita</w:t>
      </w:r>
      <w:r w:rsidR="002D1BEC">
        <w:rPr>
          <w:i w:val="0"/>
          <w:color w:val="auto"/>
          <w:sz w:val="24"/>
          <w:szCs w:val="24"/>
        </w:rPr>
        <w:t xml:space="preserve"> as</w:t>
      </w:r>
      <w:r w:rsidR="002D1BEC" w:rsidRPr="002D1BEC">
        <w:rPr>
          <w:i w:val="0"/>
          <w:color w:val="auto"/>
          <w:sz w:val="24"/>
          <w:szCs w:val="24"/>
        </w:rPr>
        <w:t xml:space="preserve"> espécies de benefícios previdenciários a quais podem ter o desconto referente ao consignado</w:t>
      </w:r>
      <w:r w:rsidR="00316AA4" w:rsidRPr="00316AA4">
        <w:rPr>
          <w:i w:val="0"/>
          <w:color w:val="auto"/>
          <w:sz w:val="24"/>
          <w:szCs w:val="24"/>
        </w:rPr>
        <w:t>.</w:t>
      </w:r>
      <w:r w:rsidR="00316AA4">
        <w:rPr>
          <w:i w:val="0"/>
          <w:color w:val="auto"/>
          <w:sz w:val="24"/>
          <w:szCs w:val="24"/>
        </w:rPr>
        <w:t xml:space="preserve"> </w:t>
      </w:r>
      <w:r w:rsidR="002D1BEC">
        <w:rPr>
          <w:i w:val="0"/>
          <w:color w:val="auto"/>
          <w:sz w:val="24"/>
          <w:szCs w:val="24"/>
        </w:rPr>
        <w:t xml:space="preserve">Disse </w:t>
      </w:r>
      <w:r w:rsidR="00316AA4">
        <w:rPr>
          <w:i w:val="0"/>
          <w:color w:val="auto"/>
          <w:sz w:val="24"/>
          <w:szCs w:val="24"/>
        </w:rPr>
        <w:t xml:space="preserve">que em 2017 havia apenas 12 instituições financeiras com ACT vigentes e no momento, o sistema já conta com 50 instituições operando o consignado. Falou que no mercado existem diversos canais de contratação como: </w:t>
      </w:r>
      <w:r w:rsidR="00316AA4" w:rsidRPr="00316AA4">
        <w:rPr>
          <w:i w:val="0"/>
          <w:color w:val="auto"/>
          <w:sz w:val="24"/>
          <w:szCs w:val="24"/>
        </w:rPr>
        <w:t>caixa eletrônicos, correspondentes</w:t>
      </w:r>
      <w:r w:rsidR="00316AA4">
        <w:rPr>
          <w:i w:val="0"/>
          <w:color w:val="auto"/>
          <w:sz w:val="24"/>
          <w:szCs w:val="24"/>
        </w:rPr>
        <w:t xml:space="preserve"> bancários</w:t>
      </w:r>
      <w:del w:id="453" w:author="Larissa Claudia Lopes de Araujo - SPREV" w:date="2021-01-12T18:11:00Z">
        <w:r w:rsidR="00316AA4" w:rsidDel="00AC34D3">
          <w:rPr>
            <w:i w:val="0"/>
            <w:color w:val="auto"/>
            <w:sz w:val="24"/>
            <w:szCs w:val="24"/>
          </w:rPr>
          <w:delText xml:space="preserve"> (</w:delText>
        </w:r>
        <w:r w:rsidR="00316AA4" w:rsidRPr="00316AA4" w:rsidDel="00AC34D3">
          <w:rPr>
            <w:i w:val="0"/>
            <w:color w:val="auto"/>
            <w:sz w:val="24"/>
            <w:szCs w:val="24"/>
          </w:rPr>
          <w:delText>pastinhas</w:delText>
        </w:r>
        <w:r w:rsidR="00316AA4" w:rsidDel="00AC34D3">
          <w:rPr>
            <w:i w:val="0"/>
            <w:color w:val="auto"/>
            <w:sz w:val="24"/>
            <w:szCs w:val="24"/>
          </w:rPr>
          <w:delText>)</w:delText>
        </w:r>
      </w:del>
      <w:r w:rsidR="00316AA4" w:rsidRPr="00316AA4">
        <w:rPr>
          <w:i w:val="0"/>
          <w:color w:val="auto"/>
          <w:sz w:val="24"/>
          <w:szCs w:val="24"/>
        </w:rPr>
        <w:t xml:space="preserve">, Internet Banking, agências, </w:t>
      </w:r>
      <w:r w:rsidR="002D1BEC" w:rsidRPr="002D1BEC">
        <w:rPr>
          <w:i w:val="0"/>
          <w:color w:val="auto"/>
          <w:sz w:val="24"/>
          <w:szCs w:val="24"/>
        </w:rPr>
        <w:t>alguns casos por celular</w:t>
      </w:r>
      <w:r w:rsidR="002D1BEC">
        <w:rPr>
          <w:i w:val="0"/>
          <w:color w:val="auto"/>
          <w:sz w:val="24"/>
          <w:szCs w:val="24"/>
        </w:rPr>
        <w:t xml:space="preserve"> ou </w:t>
      </w:r>
      <w:r w:rsidR="002D1BEC" w:rsidRPr="008D1EFE">
        <w:rPr>
          <w:iCs/>
          <w:color w:val="auto"/>
          <w:sz w:val="24"/>
          <w:szCs w:val="24"/>
        </w:rPr>
        <w:t>Call Center</w:t>
      </w:r>
      <w:r w:rsidR="002D1BEC" w:rsidRPr="002D1BEC">
        <w:rPr>
          <w:i w:val="0"/>
          <w:color w:val="auto"/>
          <w:sz w:val="24"/>
          <w:szCs w:val="24"/>
        </w:rPr>
        <w:t xml:space="preserve">, </w:t>
      </w:r>
      <w:r w:rsidR="002D1BEC">
        <w:rPr>
          <w:i w:val="0"/>
          <w:color w:val="auto"/>
          <w:sz w:val="24"/>
          <w:szCs w:val="24"/>
        </w:rPr>
        <w:t xml:space="preserve">mas </w:t>
      </w:r>
      <w:r w:rsidR="00316AA4" w:rsidRPr="00316AA4">
        <w:rPr>
          <w:i w:val="0"/>
          <w:color w:val="auto"/>
          <w:sz w:val="24"/>
          <w:szCs w:val="24"/>
        </w:rPr>
        <w:t xml:space="preserve">principalmente as instituições financeiras que são também, órgãos pagadores da folha de pagamento do </w:t>
      </w:r>
      <w:r w:rsidR="002D1BEC">
        <w:rPr>
          <w:i w:val="0"/>
          <w:color w:val="auto"/>
          <w:sz w:val="24"/>
          <w:szCs w:val="24"/>
        </w:rPr>
        <w:t>INSS. Destacou que o órgão faz o</w:t>
      </w:r>
      <w:r w:rsidR="002D1BEC" w:rsidRPr="002D1BEC">
        <w:t xml:space="preserve"> </w:t>
      </w:r>
      <w:r w:rsidR="002D1BEC" w:rsidRPr="002D1BEC">
        <w:rPr>
          <w:i w:val="0"/>
          <w:color w:val="auto"/>
          <w:sz w:val="24"/>
          <w:szCs w:val="24"/>
        </w:rPr>
        <w:t>acompanhamento dos canais de contratação</w:t>
      </w:r>
      <w:r w:rsidR="002D1BEC">
        <w:rPr>
          <w:i w:val="0"/>
          <w:color w:val="auto"/>
          <w:sz w:val="24"/>
          <w:szCs w:val="24"/>
        </w:rPr>
        <w:t xml:space="preserve"> bem como </w:t>
      </w:r>
      <w:r w:rsidR="002D1BEC" w:rsidRPr="002D1BEC">
        <w:rPr>
          <w:i w:val="0"/>
          <w:color w:val="auto"/>
          <w:sz w:val="24"/>
          <w:szCs w:val="24"/>
        </w:rPr>
        <w:t xml:space="preserve">da forma como </w:t>
      </w:r>
      <w:r w:rsidR="002D1BEC">
        <w:rPr>
          <w:i w:val="0"/>
          <w:color w:val="auto"/>
          <w:sz w:val="24"/>
          <w:szCs w:val="24"/>
        </w:rPr>
        <w:t xml:space="preserve">essa </w:t>
      </w:r>
      <w:r w:rsidR="002D1BEC" w:rsidRPr="002D1BEC">
        <w:rPr>
          <w:i w:val="0"/>
          <w:color w:val="auto"/>
          <w:sz w:val="24"/>
          <w:szCs w:val="24"/>
        </w:rPr>
        <w:t>contratação</w:t>
      </w:r>
      <w:r w:rsidR="002D1BEC">
        <w:rPr>
          <w:i w:val="0"/>
          <w:color w:val="auto"/>
          <w:sz w:val="24"/>
          <w:szCs w:val="24"/>
        </w:rPr>
        <w:t xml:space="preserve"> está sendo realizada</w:t>
      </w:r>
      <w:r w:rsidR="002D1BEC" w:rsidRPr="002D1BEC">
        <w:rPr>
          <w:i w:val="0"/>
          <w:color w:val="auto"/>
          <w:sz w:val="24"/>
          <w:szCs w:val="24"/>
        </w:rPr>
        <w:t>, principalmente os documentos que autorizam a averbação do consignado em cima de um benefício</w:t>
      </w:r>
      <w:r w:rsidR="002D1BEC">
        <w:rPr>
          <w:i w:val="0"/>
          <w:color w:val="auto"/>
          <w:sz w:val="24"/>
          <w:szCs w:val="24"/>
        </w:rPr>
        <w:t>,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 a</w:t>
      </w:r>
      <w:r w:rsidR="002D1BEC" w:rsidRPr="002D1BEC">
        <w:rPr>
          <w:i w:val="0"/>
          <w:color w:val="auto"/>
          <w:sz w:val="24"/>
          <w:szCs w:val="24"/>
        </w:rPr>
        <w:t>ltera dispositivos da Instrução Normativa INSS/PRES nº 28, de 16 de maio de 2008</w:t>
      </w:r>
      <w:r w:rsidR="002D1BEC">
        <w:rPr>
          <w:i w:val="0"/>
          <w:color w:val="auto"/>
          <w:sz w:val="24"/>
          <w:szCs w:val="24"/>
        </w:rPr>
        <w:t>,</w:t>
      </w:r>
      <w:r w:rsidR="002D1BEC" w:rsidRPr="002D1BEC">
        <w:t xml:space="preserve"> </w:t>
      </w:r>
      <w:r w:rsidR="002D1BEC" w:rsidRPr="002D1BEC">
        <w:rPr>
          <w:i w:val="0"/>
          <w:color w:val="auto"/>
          <w:sz w:val="24"/>
          <w:szCs w:val="24"/>
        </w:rPr>
        <w:t>principalmente na questão do bloqueio</w:t>
      </w:r>
      <w:r w:rsidR="002D1BEC">
        <w:rPr>
          <w:i w:val="0"/>
          <w:color w:val="auto"/>
          <w:sz w:val="24"/>
          <w:szCs w:val="24"/>
        </w:rPr>
        <w:t>,</w:t>
      </w:r>
      <w:r w:rsidR="002D1BEC" w:rsidRPr="002D1BEC">
        <w:rPr>
          <w:i w:val="0"/>
          <w:color w:val="auto"/>
          <w:sz w:val="24"/>
          <w:szCs w:val="24"/>
        </w:rPr>
        <w:t xml:space="preserve"> logo na concessão do benefício, como uma </w:t>
      </w:r>
      <w:r w:rsidR="002D1BEC">
        <w:rPr>
          <w:i w:val="0"/>
          <w:color w:val="auto"/>
          <w:sz w:val="24"/>
          <w:szCs w:val="24"/>
        </w:rPr>
        <w:t xml:space="preserve">medida </w:t>
      </w:r>
      <w:r w:rsidR="002D1BEC" w:rsidRPr="002D1BEC">
        <w:rPr>
          <w:i w:val="0"/>
          <w:color w:val="auto"/>
          <w:sz w:val="24"/>
          <w:szCs w:val="24"/>
        </w:rPr>
        <w:t>para redu</w:t>
      </w:r>
      <w:r w:rsidR="002D1BEC">
        <w:rPr>
          <w:i w:val="0"/>
          <w:color w:val="auto"/>
          <w:sz w:val="24"/>
          <w:szCs w:val="24"/>
        </w:rPr>
        <w:t>zir o aliciamento do</w:t>
      </w:r>
      <w:r w:rsidR="002D1BEC" w:rsidRPr="002D1BEC">
        <w:rPr>
          <w:i w:val="0"/>
          <w:color w:val="auto"/>
          <w:sz w:val="24"/>
          <w:szCs w:val="24"/>
        </w:rPr>
        <w:t xml:space="preserve"> segurado que acabou de ter o seu benefício </w:t>
      </w:r>
      <w:r w:rsidR="002D1BEC">
        <w:rPr>
          <w:i w:val="0"/>
          <w:color w:val="auto"/>
          <w:sz w:val="24"/>
          <w:szCs w:val="24"/>
        </w:rPr>
        <w:t>concedido.</w:t>
      </w:r>
      <w:r w:rsidR="00EF4C04">
        <w:rPr>
          <w:i w:val="0"/>
          <w:color w:val="auto"/>
          <w:sz w:val="24"/>
          <w:szCs w:val="24"/>
        </w:rPr>
        <w:t xml:space="preserve"> Salientou que, atualmente, </w:t>
      </w:r>
      <w:r w:rsidR="00EF4C04" w:rsidRPr="00EF4C04">
        <w:rPr>
          <w:i w:val="0"/>
          <w:color w:val="auto"/>
          <w:sz w:val="24"/>
          <w:szCs w:val="24"/>
        </w:rPr>
        <w:t>o consignado é uma das carteiras mais importante</w:t>
      </w:r>
      <w:r w:rsidR="00EF4C04">
        <w:rPr>
          <w:i w:val="0"/>
          <w:color w:val="auto"/>
          <w:sz w:val="24"/>
          <w:szCs w:val="24"/>
        </w:rPr>
        <w:t xml:space="preserve"> para o setor bancário</w:t>
      </w:r>
      <w:r w:rsidR="00EF4C04" w:rsidRPr="00EF4C04">
        <w:rPr>
          <w:i w:val="0"/>
          <w:color w:val="auto"/>
          <w:sz w:val="24"/>
          <w:szCs w:val="24"/>
        </w:rPr>
        <w:t xml:space="preserve">, </w:t>
      </w:r>
      <w:r w:rsidR="00EF4C04" w:rsidRPr="00EF4C04">
        <w:rPr>
          <w:i w:val="0"/>
          <w:color w:val="auto"/>
          <w:sz w:val="24"/>
          <w:szCs w:val="24"/>
        </w:rPr>
        <w:lastRenderedPageBreak/>
        <w:t xml:space="preserve">não </w:t>
      </w:r>
      <w:r w:rsidR="00EF4C04">
        <w:rPr>
          <w:i w:val="0"/>
          <w:color w:val="auto"/>
          <w:sz w:val="24"/>
          <w:szCs w:val="24"/>
        </w:rPr>
        <w:t xml:space="preserve">apenas </w:t>
      </w:r>
      <w:r w:rsidR="00EF4C04" w:rsidRPr="00EF4C04">
        <w:rPr>
          <w:i w:val="0"/>
          <w:color w:val="auto"/>
          <w:sz w:val="24"/>
          <w:szCs w:val="24"/>
        </w:rPr>
        <w:t>pela fidelidade</w:t>
      </w:r>
      <w:r w:rsidR="00EF4C04">
        <w:rPr>
          <w:i w:val="0"/>
          <w:color w:val="auto"/>
          <w:sz w:val="24"/>
          <w:szCs w:val="24"/>
        </w:rPr>
        <w:t xml:space="preserve"> como também </w:t>
      </w:r>
      <w:r w:rsidR="00EF4C04" w:rsidRPr="00EF4C04">
        <w:rPr>
          <w:i w:val="0"/>
          <w:color w:val="auto"/>
          <w:sz w:val="24"/>
          <w:szCs w:val="24"/>
        </w:rPr>
        <w:t xml:space="preserve">pelo volume </w:t>
      </w:r>
      <w:r w:rsidR="00EF4C04">
        <w:rPr>
          <w:i w:val="0"/>
          <w:color w:val="auto"/>
          <w:sz w:val="24"/>
          <w:szCs w:val="24"/>
        </w:rPr>
        <w:t>do montante financeiro.</w:t>
      </w:r>
      <w:r w:rsidR="004C2352">
        <w:rPr>
          <w:i w:val="0"/>
          <w:color w:val="auto"/>
          <w:sz w:val="24"/>
          <w:szCs w:val="24"/>
        </w:rPr>
        <w:t xml:space="preserve"> Destacou que a política do consignado é muito importante</w:t>
      </w:r>
      <w:r w:rsidR="004C2352" w:rsidRPr="004C2352">
        <w:t xml:space="preserve"> </w:t>
      </w:r>
      <w:r w:rsidR="004C2352" w:rsidRPr="004C2352">
        <w:rPr>
          <w:i w:val="0"/>
          <w:color w:val="auto"/>
          <w:sz w:val="24"/>
          <w:szCs w:val="24"/>
        </w:rPr>
        <w:t xml:space="preserve">para o idoso e para </w:t>
      </w:r>
      <w:ins w:id="454" w:author="Larissa Claudia Lopes de Araujo - SPREV" w:date="2021-01-07T15:39:00Z">
        <w:r w:rsidR="004C6314">
          <w:rPr>
            <w:i w:val="0"/>
            <w:color w:val="auto"/>
            <w:sz w:val="24"/>
            <w:szCs w:val="24"/>
          </w:rPr>
          <w:t>as pessoas que estão enquadradas na</w:t>
        </w:r>
      </w:ins>
      <w:del w:id="455" w:author="Larissa Claudia Lopes de Araujo - SPREV" w:date="2021-01-07T15:39:00Z">
        <w:r w:rsidR="004C2352" w:rsidDel="004C6314">
          <w:rPr>
            <w:i w:val="0"/>
            <w:color w:val="auto"/>
            <w:sz w:val="24"/>
            <w:szCs w:val="24"/>
          </w:rPr>
          <w:delText>o</w:delText>
        </w:r>
      </w:del>
      <w:r w:rsidR="004C2352">
        <w:rPr>
          <w:i w:val="0"/>
          <w:color w:val="auto"/>
          <w:sz w:val="24"/>
          <w:szCs w:val="24"/>
        </w:rPr>
        <w:t xml:space="preserve"> </w:t>
      </w:r>
      <w:r w:rsidR="004C2352" w:rsidRPr="004C2352">
        <w:rPr>
          <w:i w:val="0"/>
          <w:color w:val="auto"/>
          <w:sz w:val="24"/>
          <w:szCs w:val="24"/>
        </w:rPr>
        <w:t>baixa renda</w:t>
      </w:r>
      <w:r w:rsidR="004C2352">
        <w:rPr>
          <w:i w:val="0"/>
          <w:color w:val="auto"/>
          <w:sz w:val="24"/>
          <w:szCs w:val="24"/>
        </w:rPr>
        <w:t xml:space="preserve">, mas enfatizou que é preciso ter um controle para evitar o superendividamento desse público. Lembrou que todas as reclamações relacionadas ao consignado que eram </w:t>
      </w:r>
      <w:r w:rsidR="003A6EA8">
        <w:rPr>
          <w:i w:val="0"/>
          <w:color w:val="auto"/>
          <w:sz w:val="24"/>
          <w:szCs w:val="24"/>
        </w:rPr>
        <w:t>recebidas pela</w:t>
      </w:r>
      <w:r w:rsidR="004C2352" w:rsidRPr="004C2352">
        <w:rPr>
          <w:i w:val="0"/>
          <w:color w:val="auto"/>
          <w:sz w:val="24"/>
          <w:szCs w:val="24"/>
        </w:rPr>
        <w:t xml:space="preserve"> Ouvidoria-Geral do INSS, </w:t>
      </w:r>
      <w:r w:rsidR="003A6EA8">
        <w:rPr>
          <w:i w:val="0"/>
          <w:color w:val="auto"/>
          <w:sz w:val="24"/>
          <w:szCs w:val="24"/>
        </w:rPr>
        <w:t>desde</w:t>
      </w:r>
      <w:r w:rsidR="003A6EA8" w:rsidRPr="003A6EA8">
        <w:t xml:space="preserve"> </w:t>
      </w:r>
      <w:r w:rsidR="003A6EA8" w:rsidRPr="003A6EA8">
        <w:rPr>
          <w:i w:val="0"/>
          <w:color w:val="auto"/>
          <w:sz w:val="24"/>
          <w:szCs w:val="24"/>
        </w:rPr>
        <w:t xml:space="preserve">setembro de 2019 </w:t>
      </w:r>
      <w:r w:rsidR="003A6EA8">
        <w:rPr>
          <w:i w:val="0"/>
          <w:color w:val="auto"/>
          <w:sz w:val="24"/>
          <w:szCs w:val="24"/>
        </w:rPr>
        <w:t xml:space="preserve">foram migradas para a </w:t>
      </w:r>
      <w:r w:rsidR="003A6EA8" w:rsidRPr="003A6EA8">
        <w:rPr>
          <w:i w:val="0"/>
          <w:color w:val="auto"/>
          <w:sz w:val="24"/>
          <w:szCs w:val="24"/>
        </w:rPr>
        <w:t>plataforma do consumidor.gov.br</w:t>
      </w:r>
      <w:r w:rsidR="003A6EA8">
        <w:rPr>
          <w:i w:val="0"/>
          <w:color w:val="auto"/>
          <w:sz w:val="24"/>
          <w:szCs w:val="24"/>
        </w:rPr>
        <w:t>,</w:t>
      </w:r>
      <w:r w:rsidR="003A6EA8" w:rsidRPr="003A6EA8">
        <w:rPr>
          <w:i w:val="0"/>
          <w:color w:val="auto"/>
          <w:sz w:val="24"/>
          <w:szCs w:val="24"/>
        </w:rPr>
        <w:t xml:space="preserve"> </w:t>
      </w:r>
      <w:r w:rsidR="003A6EA8">
        <w:rPr>
          <w:i w:val="0"/>
          <w:color w:val="auto"/>
          <w:sz w:val="24"/>
          <w:szCs w:val="24"/>
        </w:rPr>
        <w:t xml:space="preserve">cumprindo o acordo firmado entre o INSS e a Secretaria do Consumidor </w:t>
      </w:r>
      <w:ins w:id="456" w:author="Larissa Claudia Lopes de Araujo - SPREV" w:date="2021-01-12T12:55:00Z">
        <w:r w:rsidR="00511C20">
          <w:rPr>
            <w:i w:val="0"/>
            <w:color w:val="auto"/>
            <w:sz w:val="24"/>
            <w:szCs w:val="24"/>
          </w:rPr>
          <w:t>(</w:t>
        </w:r>
      </w:ins>
      <w:del w:id="457" w:author="Larissa Claudia Lopes de Araujo - SPREV" w:date="2021-01-12T12:55:00Z">
        <w:r w:rsidR="003A6EA8" w:rsidDel="00511C20">
          <w:rPr>
            <w:i w:val="0"/>
            <w:color w:val="auto"/>
            <w:sz w:val="24"/>
            <w:szCs w:val="24"/>
          </w:rPr>
          <w:delText xml:space="preserve">– </w:delText>
        </w:r>
      </w:del>
      <w:r w:rsidR="003A6EA8">
        <w:rPr>
          <w:i w:val="0"/>
          <w:color w:val="auto"/>
          <w:sz w:val="24"/>
          <w:szCs w:val="24"/>
        </w:rPr>
        <w:t>SENACON</w:t>
      </w:r>
      <w:ins w:id="458" w:author="Larissa Claudia Lopes de Araujo - SPREV" w:date="2021-01-12T12:55:00Z">
        <w:r w:rsidR="00511C20">
          <w:rPr>
            <w:i w:val="0"/>
            <w:color w:val="auto"/>
            <w:sz w:val="24"/>
            <w:szCs w:val="24"/>
          </w:rPr>
          <w:t>)</w:t>
        </w:r>
      </w:ins>
      <w:r w:rsidR="003A6EA8">
        <w:rPr>
          <w:i w:val="0"/>
          <w:color w:val="auto"/>
          <w:sz w:val="24"/>
          <w:szCs w:val="24"/>
        </w:rPr>
        <w:t>. Seguindo no tema, elencou que em 2014 com um número reduzido de instituições financeiras as reclamações chegaram a mais de 60</w:t>
      </w:r>
      <w:ins w:id="459" w:author="Larissa Claudia Lopes de Araujo - SPREV" w:date="2021-01-07T15:40:00Z">
        <w:r w:rsidR="004C6314">
          <w:rPr>
            <w:i w:val="0"/>
            <w:color w:val="auto"/>
            <w:sz w:val="24"/>
            <w:szCs w:val="24"/>
          </w:rPr>
          <w:t xml:space="preserve"> mil</w:t>
        </w:r>
      </w:ins>
      <w:del w:id="460" w:author="Larissa Claudia Lopes de Araujo - SPREV" w:date="2021-01-07T15:40:00Z">
        <w:r w:rsidR="003A6EA8" w:rsidDel="004C6314">
          <w:rPr>
            <w:i w:val="0"/>
            <w:color w:val="auto"/>
            <w:sz w:val="24"/>
            <w:szCs w:val="24"/>
          </w:rPr>
          <w:delText>.000</w:delText>
        </w:r>
      </w:del>
      <w:r w:rsidR="003A6EA8">
        <w:rPr>
          <w:i w:val="0"/>
          <w:color w:val="auto"/>
          <w:sz w:val="24"/>
          <w:szCs w:val="24"/>
        </w:rPr>
        <w:t xml:space="preserve"> alcançando os 75.529</w:t>
      </w:r>
      <w:ins w:id="461" w:author="Larissa Claudia Lopes de Araujo - SPREV" w:date="2021-01-07T15:40:00Z">
        <w:r w:rsidR="004C6314">
          <w:rPr>
            <w:i w:val="0"/>
            <w:color w:val="auto"/>
            <w:sz w:val="24"/>
            <w:szCs w:val="24"/>
          </w:rPr>
          <w:t xml:space="preserve"> mil</w:t>
        </w:r>
      </w:ins>
      <w:r w:rsidR="003A6EA8">
        <w:rPr>
          <w:i w:val="0"/>
          <w:color w:val="auto"/>
          <w:sz w:val="24"/>
          <w:szCs w:val="24"/>
        </w:rPr>
        <w:t xml:space="preserve"> em 2018, mas salientou que proporcionalmente, o número de reclamações vem diminuindo anualmente.</w:t>
      </w:r>
      <w:r w:rsidR="00A01AA5">
        <w:rPr>
          <w:i w:val="0"/>
          <w:color w:val="auto"/>
          <w:sz w:val="24"/>
          <w:szCs w:val="24"/>
        </w:rPr>
        <w:t xml:space="preserve"> Mostrou que apesar do número de reclamações, alguns bancos vêm melhorando muito seu </w:t>
      </w:r>
      <w:r w:rsidR="00A01AA5" w:rsidRPr="00A01AA5">
        <w:rPr>
          <w:iCs/>
          <w:color w:val="auto"/>
          <w:sz w:val="24"/>
          <w:szCs w:val="24"/>
        </w:rPr>
        <w:t>modus operandi</w:t>
      </w:r>
      <w:r w:rsidR="00A01AA5">
        <w:rPr>
          <w:i w:val="0"/>
          <w:color w:val="auto"/>
          <w:sz w:val="24"/>
          <w:szCs w:val="24"/>
        </w:rPr>
        <w:t xml:space="preserve"> e citou o banco Itaú e Safra que são os dois que mais operam com o consignado</w:t>
      </w:r>
      <w:ins w:id="462" w:author="Larissa Claudia Lopes de Araujo - SPREV" w:date="2021-01-12T18:34:00Z">
        <w:r w:rsidR="003454DC">
          <w:rPr>
            <w:i w:val="0"/>
            <w:color w:val="auto"/>
            <w:sz w:val="24"/>
            <w:szCs w:val="24"/>
          </w:rPr>
          <w:t>, bem como</w:t>
        </w:r>
      </w:ins>
      <w:del w:id="463" w:author="Larissa Claudia Lopes de Araujo - SPREV" w:date="2021-01-12T18:34:00Z">
        <w:r w:rsidR="00A01AA5" w:rsidDel="003454DC">
          <w:rPr>
            <w:i w:val="0"/>
            <w:color w:val="auto"/>
            <w:sz w:val="24"/>
            <w:szCs w:val="24"/>
          </w:rPr>
          <w:delText xml:space="preserve"> e</w:delText>
        </w:r>
      </w:del>
      <w:r w:rsidR="00A01AA5">
        <w:rPr>
          <w:i w:val="0"/>
          <w:color w:val="auto"/>
          <w:sz w:val="24"/>
          <w:szCs w:val="24"/>
        </w:rPr>
        <w:t xml:space="preserve"> são os que mais tiveram diminuição no número de reclamações. Explicou que dentro do ACT firmado com a SENACON, existe um </w:t>
      </w:r>
      <w:r w:rsidR="00A01AA5" w:rsidRPr="00A01AA5">
        <w:rPr>
          <w:i w:val="0"/>
          <w:color w:val="auto"/>
          <w:sz w:val="24"/>
          <w:szCs w:val="24"/>
        </w:rPr>
        <w:t xml:space="preserve">modelo de </w:t>
      </w:r>
      <w:r w:rsidR="00A01AA5">
        <w:rPr>
          <w:i w:val="0"/>
          <w:color w:val="auto"/>
          <w:sz w:val="24"/>
          <w:szCs w:val="24"/>
        </w:rPr>
        <w:t>auto</w:t>
      </w:r>
      <w:r w:rsidR="00A01AA5" w:rsidRPr="00A01AA5">
        <w:rPr>
          <w:i w:val="0"/>
          <w:color w:val="auto"/>
          <w:sz w:val="24"/>
          <w:szCs w:val="24"/>
        </w:rPr>
        <w:t xml:space="preserve">rregulação do crédito consignado, </w:t>
      </w:r>
      <w:r w:rsidR="00A01AA5">
        <w:rPr>
          <w:i w:val="0"/>
          <w:color w:val="auto"/>
          <w:sz w:val="24"/>
          <w:szCs w:val="24"/>
        </w:rPr>
        <w:t xml:space="preserve">que </w:t>
      </w:r>
      <w:r w:rsidR="00A01AA5" w:rsidRPr="00A01AA5">
        <w:rPr>
          <w:i w:val="0"/>
          <w:color w:val="auto"/>
          <w:sz w:val="24"/>
          <w:szCs w:val="24"/>
        </w:rPr>
        <w:t xml:space="preserve">demonstra algumas obrigatoriedades que os bancos </w:t>
      </w:r>
      <w:r w:rsidR="00A01AA5">
        <w:rPr>
          <w:i w:val="0"/>
          <w:color w:val="auto"/>
          <w:sz w:val="24"/>
          <w:szCs w:val="24"/>
        </w:rPr>
        <w:t>precisam cumprir,</w:t>
      </w:r>
      <w:r w:rsidR="00A01AA5" w:rsidRPr="00A01AA5">
        <w:rPr>
          <w:i w:val="0"/>
          <w:color w:val="auto"/>
          <w:sz w:val="24"/>
          <w:szCs w:val="24"/>
        </w:rPr>
        <w:t xml:space="preserve"> a partir </w:t>
      </w:r>
      <w:del w:id="464" w:author="Larissa Claudia Lopes de Araujo - SPREV" w:date="2021-01-12T18:35:00Z">
        <w:r w:rsidR="00A01AA5" w:rsidRPr="00A01AA5" w:rsidDel="003454DC">
          <w:rPr>
            <w:i w:val="0"/>
            <w:color w:val="auto"/>
            <w:sz w:val="24"/>
            <w:szCs w:val="24"/>
          </w:rPr>
          <w:delText xml:space="preserve">desse </w:delText>
        </w:r>
      </w:del>
      <w:ins w:id="465" w:author="Larissa Claudia Lopes de Araujo - SPREV" w:date="2021-01-12T18:35:00Z">
        <w:r w:rsidR="003454DC" w:rsidRPr="00A01AA5">
          <w:rPr>
            <w:i w:val="0"/>
            <w:color w:val="auto"/>
            <w:sz w:val="24"/>
            <w:szCs w:val="24"/>
          </w:rPr>
          <w:t>d</w:t>
        </w:r>
        <w:r w:rsidR="003454DC">
          <w:rPr>
            <w:i w:val="0"/>
            <w:color w:val="auto"/>
            <w:sz w:val="24"/>
            <w:szCs w:val="24"/>
          </w:rPr>
          <w:t>o</w:t>
        </w:r>
        <w:r w:rsidR="003454DC" w:rsidRPr="00A01AA5">
          <w:rPr>
            <w:i w:val="0"/>
            <w:color w:val="auto"/>
            <w:sz w:val="24"/>
            <w:szCs w:val="24"/>
          </w:rPr>
          <w:t xml:space="preserve"> </w:t>
        </w:r>
      </w:ins>
      <w:r w:rsidR="00A01AA5" w:rsidRPr="00A01AA5">
        <w:rPr>
          <w:i w:val="0"/>
          <w:color w:val="auto"/>
          <w:sz w:val="24"/>
          <w:szCs w:val="24"/>
        </w:rPr>
        <w:t>ano de 2020, para que haja essa redução de reclamações, assim como fazer uma melhora na publicidade do que é o crédito consignado no</w:t>
      </w:r>
      <w:r w:rsidR="00A01AA5">
        <w:rPr>
          <w:i w:val="0"/>
          <w:color w:val="auto"/>
          <w:sz w:val="24"/>
          <w:szCs w:val="24"/>
        </w:rPr>
        <w:t>s</w:t>
      </w:r>
      <w:r w:rsidR="00A01AA5" w:rsidRPr="00A01AA5">
        <w:rPr>
          <w:i w:val="0"/>
          <w:color w:val="auto"/>
          <w:sz w:val="24"/>
          <w:szCs w:val="24"/>
        </w:rPr>
        <w:t xml:space="preserve"> benefício</w:t>
      </w:r>
      <w:r w:rsidR="00A01AA5">
        <w:rPr>
          <w:i w:val="0"/>
          <w:color w:val="auto"/>
          <w:sz w:val="24"/>
          <w:szCs w:val="24"/>
        </w:rPr>
        <w:t>s</w:t>
      </w:r>
      <w:r w:rsidR="008D1EFE">
        <w:rPr>
          <w:i w:val="0"/>
          <w:color w:val="auto"/>
          <w:sz w:val="24"/>
          <w:szCs w:val="24"/>
        </w:rPr>
        <w:t>,</w:t>
      </w:r>
      <w:r w:rsidR="00A01AA5">
        <w:rPr>
          <w:i w:val="0"/>
          <w:color w:val="auto"/>
          <w:sz w:val="24"/>
          <w:szCs w:val="24"/>
        </w:rPr>
        <w:t xml:space="preserve"> e frisou que recentemente, a </w:t>
      </w:r>
      <w:ins w:id="466" w:author="Larissa Claudia Lopes de Araujo - SPREV" w:date="2021-01-12T12:57:00Z">
        <w:r w:rsidR="00511C20" w:rsidRPr="00511C20">
          <w:rPr>
            <w:i w:val="0"/>
            <w:color w:val="auto"/>
            <w:sz w:val="24"/>
            <w:szCs w:val="24"/>
          </w:rPr>
          <w:t xml:space="preserve">Federação Brasileira de Bancos </w:t>
        </w:r>
        <w:r w:rsidR="00511C20">
          <w:rPr>
            <w:i w:val="0"/>
            <w:color w:val="auto"/>
            <w:sz w:val="24"/>
            <w:szCs w:val="24"/>
          </w:rPr>
          <w:t>(</w:t>
        </w:r>
      </w:ins>
      <w:r w:rsidR="00A01AA5">
        <w:rPr>
          <w:i w:val="0"/>
          <w:color w:val="auto"/>
          <w:sz w:val="24"/>
          <w:szCs w:val="24"/>
        </w:rPr>
        <w:t>FEBRABAN</w:t>
      </w:r>
      <w:ins w:id="467" w:author="Larissa Claudia Lopes de Araujo - SPREV" w:date="2021-01-12T12:57:00Z">
        <w:r w:rsidR="00511C20">
          <w:rPr>
            <w:i w:val="0"/>
            <w:color w:val="auto"/>
            <w:sz w:val="24"/>
            <w:szCs w:val="24"/>
          </w:rPr>
          <w:t>)</w:t>
        </w:r>
      </w:ins>
      <w:r w:rsidR="00A01AA5">
        <w:rPr>
          <w:i w:val="0"/>
          <w:color w:val="auto"/>
          <w:sz w:val="24"/>
          <w:szCs w:val="24"/>
        </w:rPr>
        <w:t xml:space="preserve"> e</w:t>
      </w:r>
      <w:ins w:id="468" w:author="Larissa Claudia Lopes de Araujo - SPREV" w:date="2021-01-12T12:56:00Z">
        <w:r w:rsidR="00511C20">
          <w:rPr>
            <w:i w:val="0"/>
            <w:color w:val="auto"/>
            <w:sz w:val="24"/>
            <w:szCs w:val="24"/>
          </w:rPr>
          <w:t xml:space="preserve"> a </w:t>
        </w:r>
        <w:r w:rsidR="00511C20" w:rsidRPr="00511C20">
          <w:rPr>
            <w:i w:val="0"/>
            <w:color w:val="auto"/>
            <w:sz w:val="24"/>
            <w:szCs w:val="24"/>
          </w:rPr>
          <w:t>Associação Brasileira de Bancos</w:t>
        </w:r>
      </w:ins>
      <w:r w:rsidR="00A01AA5">
        <w:rPr>
          <w:i w:val="0"/>
          <w:color w:val="auto"/>
          <w:sz w:val="24"/>
          <w:szCs w:val="24"/>
        </w:rPr>
        <w:t xml:space="preserve"> </w:t>
      </w:r>
      <w:ins w:id="469" w:author="Larissa Claudia Lopes de Araujo - SPREV" w:date="2021-01-12T12:56:00Z">
        <w:r w:rsidR="00511C20">
          <w:rPr>
            <w:i w:val="0"/>
            <w:color w:val="auto"/>
            <w:sz w:val="24"/>
            <w:szCs w:val="24"/>
          </w:rPr>
          <w:t>(</w:t>
        </w:r>
      </w:ins>
      <w:r w:rsidR="00A01AA5">
        <w:rPr>
          <w:i w:val="0"/>
          <w:color w:val="auto"/>
          <w:sz w:val="24"/>
          <w:szCs w:val="24"/>
        </w:rPr>
        <w:t>ABBC</w:t>
      </w:r>
      <w:ins w:id="470" w:author="Larissa Claudia Lopes de Araujo - SPREV" w:date="2021-01-12T12:56:00Z">
        <w:r w:rsidR="00511C20">
          <w:rPr>
            <w:i w:val="0"/>
            <w:color w:val="auto"/>
            <w:sz w:val="24"/>
            <w:szCs w:val="24"/>
          </w:rPr>
          <w:t>)</w:t>
        </w:r>
      </w:ins>
      <w:r w:rsidR="00A01AA5">
        <w:rPr>
          <w:i w:val="0"/>
          <w:color w:val="auto"/>
          <w:sz w:val="24"/>
          <w:szCs w:val="24"/>
        </w:rPr>
        <w:t>, patrocinaram pequenos informes na TV falando sobre a diferença do cartão consignado para o crédito consignado.</w:t>
      </w:r>
      <w:r w:rsidR="008D1EFE">
        <w:rPr>
          <w:i w:val="0"/>
          <w:color w:val="auto"/>
          <w:sz w:val="24"/>
          <w:szCs w:val="24"/>
        </w:rPr>
        <w:t xml:space="preserve"> Comungou que o INSS está realizando estudos para realizar ajustes no ACT, permitindo a possibilidade de indicação de um possível seguro que poderia ser acionado, a partir de </w:t>
      </w:r>
      <w:del w:id="471" w:author="Larissa Claudia Lopes de Araujo - SPREV" w:date="2021-01-13T09:46:00Z">
        <w:r w:rsidR="008D1EFE" w:rsidDel="00F95B1B">
          <w:rPr>
            <w:i w:val="0"/>
            <w:color w:val="auto"/>
            <w:sz w:val="24"/>
            <w:szCs w:val="24"/>
          </w:rPr>
          <w:delText xml:space="preserve">um </w:delText>
        </w:r>
      </w:del>
      <w:r w:rsidR="008D1EFE">
        <w:rPr>
          <w:i w:val="0"/>
          <w:color w:val="auto"/>
          <w:sz w:val="24"/>
          <w:szCs w:val="24"/>
        </w:rPr>
        <w:t>determinado tipo ou quantidade de reclamações</w:t>
      </w:r>
      <w:ins w:id="472" w:author="Larissa Claudia Lopes de Araujo - SPREV" w:date="2021-01-13T09:47:00Z">
        <w:r w:rsidR="00803EBB">
          <w:rPr>
            <w:i w:val="0"/>
            <w:color w:val="auto"/>
            <w:sz w:val="24"/>
            <w:szCs w:val="24"/>
          </w:rPr>
          <w:t xml:space="preserve">, modelo esse que foi desenhado pela </w:t>
        </w:r>
      </w:ins>
      <w:ins w:id="473" w:author="Larissa Claudia Lopes de Araujo - SPREV" w:date="2021-01-13T09:48:00Z">
        <w:r w:rsidR="00803EBB" w:rsidRPr="00803EBB">
          <w:rPr>
            <w:i w:val="0"/>
            <w:color w:val="auto"/>
            <w:sz w:val="24"/>
            <w:szCs w:val="24"/>
          </w:rPr>
          <w:t>Superintendência de Seguros Privados</w:t>
        </w:r>
        <w:r w:rsidR="00803EBB">
          <w:rPr>
            <w:i w:val="0"/>
            <w:color w:val="auto"/>
            <w:sz w:val="24"/>
            <w:szCs w:val="24"/>
          </w:rPr>
          <w:t xml:space="preserve"> (</w:t>
        </w:r>
      </w:ins>
      <w:ins w:id="474" w:author="Larissa Claudia Lopes de Araujo - SPREV" w:date="2021-01-13T09:47:00Z">
        <w:r w:rsidR="00803EBB">
          <w:rPr>
            <w:i w:val="0"/>
            <w:color w:val="auto"/>
            <w:sz w:val="24"/>
            <w:szCs w:val="24"/>
          </w:rPr>
          <w:t>SUSEP</w:t>
        </w:r>
      </w:ins>
      <w:ins w:id="475" w:author="Larissa Claudia Lopes de Araujo - SPREV" w:date="2021-01-13T09:48:00Z">
        <w:r w:rsidR="00803EBB">
          <w:rPr>
            <w:i w:val="0"/>
            <w:color w:val="auto"/>
            <w:sz w:val="24"/>
            <w:szCs w:val="24"/>
          </w:rPr>
          <w:t>)</w:t>
        </w:r>
      </w:ins>
      <w:r w:rsidR="00803EBB">
        <w:rPr>
          <w:i w:val="0"/>
          <w:color w:val="auto"/>
          <w:sz w:val="24"/>
          <w:szCs w:val="24"/>
        </w:rPr>
        <w:t xml:space="preserve">. </w:t>
      </w:r>
      <w:r w:rsidR="008D1EFE">
        <w:rPr>
          <w:i w:val="0"/>
          <w:color w:val="auto"/>
          <w:sz w:val="24"/>
          <w:szCs w:val="24"/>
        </w:rPr>
        <w:t>Dando seguimento,</w:t>
      </w:r>
      <w:ins w:id="476" w:author="Larissa Claudia Lopes de Araujo - SPREV" w:date="2021-01-13T09:53:00Z">
        <w:r w:rsidR="00803EBB">
          <w:rPr>
            <w:i w:val="0"/>
            <w:color w:val="auto"/>
            <w:sz w:val="24"/>
            <w:szCs w:val="24"/>
          </w:rPr>
          <w:t xml:space="preserve"> </w:t>
        </w:r>
      </w:ins>
      <w:ins w:id="477" w:author="Larissa Claudia Lopes de Araujo - SPREV" w:date="2021-01-13T09:54:00Z">
        <w:r w:rsidR="00803EBB">
          <w:rPr>
            <w:i w:val="0"/>
            <w:color w:val="auto"/>
            <w:sz w:val="24"/>
            <w:szCs w:val="24"/>
          </w:rPr>
          <w:t>elencou que o INSS tem</w:t>
        </w:r>
        <w:r w:rsidR="00803EBB" w:rsidRPr="00803EBB">
          <w:rPr>
            <w:i w:val="0"/>
            <w:color w:val="auto"/>
            <w:sz w:val="24"/>
            <w:szCs w:val="24"/>
          </w:rPr>
          <w:t xml:space="preserve"> reforçado a utilização do canal do consumidor.gov.br que é hoje, não só de entrada de reclamação, mas ele faz todo o controle dos prazos de atendimento pelas instituições financeiras.</w:t>
        </w:r>
      </w:ins>
      <w:r w:rsidR="008D1EFE">
        <w:rPr>
          <w:i w:val="0"/>
          <w:color w:val="auto"/>
          <w:sz w:val="24"/>
          <w:szCs w:val="24"/>
        </w:rPr>
        <w:t xml:space="preserve"> </w:t>
      </w:r>
      <w:r w:rsidR="00803EBB">
        <w:rPr>
          <w:i w:val="0"/>
          <w:color w:val="auto"/>
          <w:sz w:val="24"/>
          <w:szCs w:val="24"/>
        </w:rPr>
        <w:t xml:space="preserve">Alertou </w:t>
      </w:r>
      <w:r w:rsidR="008D1EFE">
        <w:rPr>
          <w:i w:val="0"/>
          <w:color w:val="auto"/>
          <w:sz w:val="24"/>
          <w:szCs w:val="24"/>
        </w:rPr>
        <w:t>que existe um prazo legal para que as instituições financeiras se manifestem diante das reclamações recebidas</w:t>
      </w:r>
      <w:ins w:id="478" w:author="Larissa Claudia Lopes de Araujo - SPREV" w:date="2021-01-13T09:56:00Z">
        <w:r w:rsidR="00803EBB">
          <w:rPr>
            <w:i w:val="0"/>
            <w:color w:val="auto"/>
            <w:sz w:val="24"/>
            <w:szCs w:val="24"/>
          </w:rPr>
          <w:t>,</w:t>
        </w:r>
      </w:ins>
      <w:r w:rsidR="008D1EFE">
        <w:rPr>
          <w:i w:val="0"/>
          <w:color w:val="auto"/>
          <w:sz w:val="24"/>
          <w:szCs w:val="24"/>
        </w:rPr>
        <w:t xml:space="preserve"> dependendo de cada situação, com um prazo que varia de 5 a 10 dias. Comungou que foram realizadas algumas audiências </w:t>
      </w:r>
      <w:r w:rsidR="00101B63">
        <w:rPr>
          <w:i w:val="0"/>
          <w:color w:val="auto"/>
          <w:sz w:val="24"/>
          <w:szCs w:val="24"/>
        </w:rPr>
        <w:t xml:space="preserve">com </w:t>
      </w:r>
      <w:del w:id="479" w:author="Larissa Claudia Lopes de Araujo - SPREV" w:date="2021-01-12T18:36:00Z">
        <w:r w:rsidR="00101B63" w:rsidDel="003454DC">
          <w:rPr>
            <w:i w:val="0"/>
            <w:color w:val="auto"/>
            <w:sz w:val="24"/>
            <w:szCs w:val="24"/>
          </w:rPr>
          <w:delText>n</w:delText>
        </w:r>
      </w:del>
      <w:r w:rsidR="00101B63">
        <w:rPr>
          <w:i w:val="0"/>
          <w:color w:val="auto"/>
          <w:sz w:val="24"/>
          <w:szCs w:val="24"/>
        </w:rPr>
        <w:t xml:space="preserve">o </w:t>
      </w:r>
      <w:ins w:id="480" w:author="Larissa Claudia Lopes de Araujo - SPREV" w:date="2021-01-12T12:58:00Z">
        <w:r w:rsidR="00BF4629" w:rsidRPr="00BF4629">
          <w:rPr>
            <w:i w:val="0"/>
            <w:color w:val="auto"/>
            <w:sz w:val="24"/>
            <w:szCs w:val="24"/>
          </w:rPr>
          <w:t>Tribunal Regional Federal da 4ª Região</w:t>
        </w:r>
      </w:ins>
      <w:del w:id="481" w:author="Larissa Claudia Lopes de Araujo - SPREV" w:date="2021-01-12T12:58:00Z">
        <w:r w:rsidR="00101B63" w:rsidDel="00BF4629">
          <w:rPr>
            <w:i w:val="0"/>
            <w:color w:val="auto"/>
            <w:sz w:val="24"/>
            <w:szCs w:val="24"/>
          </w:rPr>
          <w:delText>TRF4</w:delText>
        </w:r>
      </w:del>
      <w:r w:rsidR="00101B63">
        <w:rPr>
          <w:i w:val="0"/>
          <w:color w:val="auto"/>
          <w:sz w:val="24"/>
          <w:szCs w:val="24"/>
        </w:rPr>
        <w:t xml:space="preserve"> junto </w:t>
      </w:r>
      <w:del w:id="482" w:author="Larissa Claudia Lopes de Araujo - SPREV" w:date="2021-01-12T18:36:00Z">
        <w:r w:rsidR="00101B63" w:rsidDel="003454DC">
          <w:rPr>
            <w:i w:val="0"/>
            <w:color w:val="auto"/>
            <w:sz w:val="24"/>
            <w:szCs w:val="24"/>
          </w:rPr>
          <w:delText xml:space="preserve">com </w:delText>
        </w:r>
      </w:del>
      <w:r w:rsidR="00101B63">
        <w:rPr>
          <w:i w:val="0"/>
          <w:color w:val="auto"/>
          <w:sz w:val="24"/>
          <w:szCs w:val="24"/>
        </w:rPr>
        <w:t>a FEBRABAN</w:t>
      </w:r>
      <w:ins w:id="483" w:author="Larissa Claudia Lopes de Araujo - SPREV" w:date="2021-01-13T09:56:00Z">
        <w:r w:rsidR="00803EBB">
          <w:rPr>
            <w:i w:val="0"/>
            <w:color w:val="auto"/>
            <w:sz w:val="24"/>
            <w:szCs w:val="24"/>
          </w:rPr>
          <w:t>,</w:t>
        </w:r>
      </w:ins>
      <w:r w:rsidR="00101B63">
        <w:rPr>
          <w:i w:val="0"/>
          <w:color w:val="auto"/>
          <w:sz w:val="24"/>
          <w:szCs w:val="24"/>
        </w:rPr>
        <w:t xml:space="preserve"> colocando as dificuldades que estão acontecendo e debatendo sobre a necessidade de melhorias no sistema, principalmente quando se refere aos correspondentes bancários, conhecidos como (pastinhas), e informou que alguns deles já foram suspensos, algo inédito que faz parte desse processo de melhorias na oferta dessa política pública.</w:t>
      </w:r>
      <w:r w:rsidR="002B692E">
        <w:rPr>
          <w:i w:val="0"/>
          <w:color w:val="auto"/>
          <w:sz w:val="24"/>
          <w:szCs w:val="24"/>
        </w:rPr>
        <w:t xml:space="preserve"> Caminhando para o encerramento, destacou que no final </w:t>
      </w:r>
      <w:r w:rsidR="002B692E">
        <w:rPr>
          <w:i w:val="0"/>
          <w:color w:val="auto"/>
          <w:sz w:val="24"/>
          <w:szCs w:val="24"/>
        </w:rPr>
        <w:lastRenderedPageBreak/>
        <w:t xml:space="preserve">do corrente ano, houve uma </w:t>
      </w:r>
      <w:r w:rsidR="002B692E" w:rsidRPr="002B692E">
        <w:rPr>
          <w:i w:val="0"/>
          <w:color w:val="auto"/>
          <w:sz w:val="24"/>
          <w:szCs w:val="24"/>
        </w:rPr>
        <w:t>ampliação das averbações de consignado</w:t>
      </w:r>
      <w:r w:rsidR="002B692E">
        <w:rPr>
          <w:i w:val="0"/>
          <w:color w:val="auto"/>
          <w:sz w:val="24"/>
          <w:szCs w:val="24"/>
        </w:rPr>
        <w:t>, sendo que o Itaú BMG detém o maior estoque e o maior volume de transações realizadas. Concluiu mostrando que 39% dos benefícios possuem empréstimo consignado com um comprometimento de 25,18% da renda, lembrando que esses dados não consideram ainda a elevação de 5% da margem consignável, que segundo cálculos tem a possibilidade de injetar mais de R$ 10</w:t>
      </w:r>
      <w:ins w:id="484" w:author="Larissa Claudia Lopes de Araujo - SPREV" w:date="2021-01-07T15:41:00Z">
        <w:r w:rsidR="004C6314">
          <w:rPr>
            <w:i w:val="0"/>
            <w:color w:val="auto"/>
            <w:sz w:val="24"/>
            <w:szCs w:val="24"/>
          </w:rPr>
          <w:t xml:space="preserve"> </w:t>
        </w:r>
      </w:ins>
      <w:ins w:id="485" w:author="Larissa Claudia Lopes de Araujo - SPREV" w:date="2021-01-13T10:30:00Z">
        <w:r w:rsidR="007A51A5">
          <w:rPr>
            <w:i w:val="0"/>
            <w:color w:val="auto"/>
            <w:sz w:val="24"/>
            <w:szCs w:val="24"/>
          </w:rPr>
          <w:t>b</w:t>
        </w:r>
      </w:ins>
      <w:ins w:id="486" w:author="Larissa Claudia Lopes de Araujo - SPREV" w:date="2021-01-07T15:41:00Z">
        <w:r w:rsidR="004C6314">
          <w:rPr>
            <w:i w:val="0"/>
            <w:color w:val="auto"/>
            <w:sz w:val="24"/>
            <w:szCs w:val="24"/>
          </w:rPr>
          <w:t>ilhões</w:t>
        </w:r>
      </w:ins>
      <w:del w:id="487" w:author="Larissa Claudia Lopes de Araujo - SPREV" w:date="2021-01-07T15:41:00Z">
        <w:r w:rsidR="002B692E" w:rsidDel="004C6314">
          <w:rPr>
            <w:i w:val="0"/>
            <w:color w:val="auto"/>
            <w:sz w:val="24"/>
            <w:szCs w:val="24"/>
          </w:rPr>
          <w:delText>.000.000.000</w:delText>
        </w:r>
      </w:del>
      <w:del w:id="488" w:author="Larissa Claudia Lopes de Araujo - SPREV" w:date="2021-01-13T10:30:00Z">
        <w:r w:rsidR="002B692E" w:rsidDel="007A51A5">
          <w:rPr>
            <w:i w:val="0"/>
            <w:color w:val="auto"/>
            <w:sz w:val="24"/>
            <w:szCs w:val="24"/>
          </w:rPr>
          <w:delText>,00</w:delText>
        </w:r>
      </w:del>
      <w:r w:rsidR="002B692E">
        <w:rPr>
          <w:i w:val="0"/>
          <w:color w:val="auto"/>
          <w:sz w:val="24"/>
          <w:szCs w:val="24"/>
        </w:rPr>
        <w:t xml:space="preserve"> em empréstimos na economia.</w:t>
      </w:r>
      <w:r w:rsidR="00B32CF7">
        <w:rPr>
          <w:i w:val="0"/>
          <w:color w:val="auto"/>
          <w:sz w:val="24"/>
          <w:szCs w:val="24"/>
        </w:rPr>
        <w:t xml:space="preserve"> Ato contínuo, o Sr. Benedito Adalberto Brunca agradeceu </w:t>
      </w:r>
      <w:r w:rsidR="00365AAB">
        <w:rPr>
          <w:i w:val="0"/>
          <w:color w:val="auto"/>
          <w:sz w:val="24"/>
          <w:szCs w:val="24"/>
        </w:rPr>
        <w:t>a</w:t>
      </w:r>
      <w:r w:rsidR="00B32CF7">
        <w:rPr>
          <w:i w:val="0"/>
          <w:color w:val="auto"/>
          <w:sz w:val="24"/>
          <w:szCs w:val="24"/>
        </w:rPr>
        <w:t xml:space="preserve"> exposição e abriu a palavra aos conselheiros. </w:t>
      </w:r>
      <w:r w:rsidR="00365AAB">
        <w:rPr>
          <w:i w:val="0"/>
          <w:color w:val="auto"/>
          <w:sz w:val="24"/>
          <w:szCs w:val="24"/>
        </w:rPr>
        <w:t>Com a palavra, o Sr. Evandro José Morello rememorou a discussão ocorrida no conselho por ocasião da elevação do percentual de 5%</w:t>
      </w:r>
      <w:r w:rsidR="002B692E">
        <w:rPr>
          <w:i w:val="0"/>
          <w:color w:val="auto"/>
          <w:sz w:val="24"/>
          <w:szCs w:val="24"/>
        </w:rPr>
        <w:t xml:space="preserve"> </w:t>
      </w:r>
      <w:r w:rsidR="00365AAB">
        <w:rPr>
          <w:i w:val="0"/>
          <w:color w:val="auto"/>
          <w:sz w:val="24"/>
          <w:szCs w:val="24"/>
        </w:rPr>
        <w:t xml:space="preserve">na margem consignável, reforçou que </w:t>
      </w:r>
      <w:del w:id="489" w:author="Larissa Claudia Lopes de Araujo - SPREV" w:date="2021-01-13T10:36:00Z">
        <w:r w:rsidR="00365AAB" w:rsidDel="007A51A5">
          <w:rPr>
            <w:i w:val="0"/>
            <w:color w:val="auto"/>
            <w:sz w:val="24"/>
            <w:szCs w:val="24"/>
          </w:rPr>
          <w:delText xml:space="preserve">esse </w:delText>
        </w:r>
      </w:del>
      <w:ins w:id="490" w:author="Larissa Claudia Lopes de Araujo - SPREV" w:date="2021-01-13T10:36:00Z">
        <w:r w:rsidR="007A51A5">
          <w:rPr>
            <w:i w:val="0"/>
            <w:color w:val="auto"/>
            <w:sz w:val="24"/>
            <w:szCs w:val="24"/>
          </w:rPr>
          <w:t>o</w:t>
        </w:r>
        <w:r w:rsidR="007A51A5">
          <w:rPr>
            <w:i w:val="0"/>
            <w:color w:val="auto"/>
            <w:sz w:val="24"/>
            <w:szCs w:val="24"/>
          </w:rPr>
          <w:t xml:space="preserve"> </w:t>
        </w:r>
      </w:ins>
      <w:r w:rsidR="00365AAB">
        <w:rPr>
          <w:i w:val="0"/>
          <w:color w:val="auto"/>
          <w:sz w:val="24"/>
          <w:szCs w:val="24"/>
        </w:rPr>
        <w:t xml:space="preserve">assédio exacerbado de algumas instituições financeiras precisa ser combatido e coibido, </w:t>
      </w:r>
      <w:r w:rsidR="000A2F33">
        <w:rPr>
          <w:i w:val="0"/>
          <w:color w:val="auto"/>
          <w:sz w:val="24"/>
          <w:szCs w:val="24"/>
        </w:rPr>
        <w:t xml:space="preserve">sugeriu </w:t>
      </w:r>
      <w:r w:rsidR="000A2F33" w:rsidRPr="000A2F33">
        <w:rPr>
          <w:i w:val="0"/>
          <w:color w:val="auto"/>
          <w:sz w:val="24"/>
          <w:szCs w:val="24"/>
        </w:rPr>
        <w:t xml:space="preserve">que todas as instituições financeiras conveniadas gerem um mecanismo via INSS ou via o órgão que controla o consumidor.gov.br, </w:t>
      </w:r>
      <w:r w:rsidR="000A2F33">
        <w:rPr>
          <w:i w:val="0"/>
          <w:color w:val="auto"/>
          <w:sz w:val="24"/>
          <w:szCs w:val="24"/>
        </w:rPr>
        <w:t xml:space="preserve">para </w:t>
      </w:r>
      <w:r w:rsidR="000A2F33" w:rsidRPr="000A2F33">
        <w:rPr>
          <w:i w:val="0"/>
          <w:color w:val="auto"/>
          <w:sz w:val="24"/>
          <w:szCs w:val="24"/>
        </w:rPr>
        <w:t>que o aposentado ou pensionista</w:t>
      </w:r>
      <w:r w:rsidR="000A2F33">
        <w:rPr>
          <w:i w:val="0"/>
          <w:color w:val="auto"/>
          <w:sz w:val="24"/>
          <w:szCs w:val="24"/>
        </w:rPr>
        <w:t xml:space="preserve"> </w:t>
      </w:r>
      <w:r w:rsidR="000A2F33" w:rsidRPr="000A2F33">
        <w:rPr>
          <w:i w:val="0"/>
          <w:color w:val="auto"/>
          <w:sz w:val="24"/>
          <w:szCs w:val="24"/>
        </w:rPr>
        <w:t xml:space="preserve">consiga buscar a informação o mais rápido possível, se </w:t>
      </w:r>
      <w:del w:id="491" w:author="Larissa Claudia Lopes de Araujo - SPREV" w:date="2021-01-13T10:37:00Z">
        <w:r w:rsidR="000A2F33" w:rsidRPr="000A2F33" w:rsidDel="007A51A5">
          <w:rPr>
            <w:i w:val="0"/>
            <w:color w:val="auto"/>
            <w:sz w:val="24"/>
            <w:szCs w:val="24"/>
          </w:rPr>
          <w:delText xml:space="preserve">tem </w:delText>
        </w:r>
      </w:del>
      <w:ins w:id="492" w:author="Larissa Claudia Lopes de Araujo - SPREV" w:date="2021-01-13T10:37:00Z">
        <w:r w:rsidR="007A51A5" w:rsidRPr="000A2F33">
          <w:rPr>
            <w:i w:val="0"/>
            <w:color w:val="auto"/>
            <w:sz w:val="24"/>
            <w:szCs w:val="24"/>
          </w:rPr>
          <w:t>te</w:t>
        </w:r>
        <w:r w:rsidR="007A51A5">
          <w:rPr>
            <w:i w:val="0"/>
            <w:color w:val="auto"/>
            <w:sz w:val="24"/>
            <w:szCs w:val="24"/>
          </w:rPr>
          <w:t>ve</w:t>
        </w:r>
        <w:r w:rsidR="007A51A5" w:rsidRPr="000A2F33">
          <w:rPr>
            <w:i w:val="0"/>
            <w:color w:val="auto"/>
            <w:sz w:val="24"/>
            <w:szCs w:val="24"/>
          </w:rPr>
          <w:t xml:space="preserve"> </w:t>
        </w:r>
      </w:ins>
      <w:r w:rsidR="000A2F33">
        <w:rPr>
          <w:i w:val="0"/>
          <w:color w:val="auto"/>
          <w:sz w:val="24"/>
          <w:szCs w:val="24"/>
        </w:rPr>
        <w:t xml:space="preserve">ou não </w:t>
      </w:r>
      <w:del w:id="493" w:author="Larissa Claudia Lopes de Araujo - SPREV" w:date="2021-01-13T10:37:00Z">
        <w:r w:rsidR="000A2F33" w:rsidRPr="000A2F33" w:rsidDel="007A51A5">
          <w:rPr>
            <w:i w:val="0"/>
            <w:color w:val="auto"/>
            <w:sz w:val="24"/>
            <w:szCs w:val="24"/>
          </w:rPr>
          <w:delText>ess</w:delText>
        </w:r>
      </w:del>
      <w:r w:rsidR="000A2F33" w:rsidRPr="000A2F33">
        <w:rPr>
          <w:i w:val="0"/>
          <w:color w:val="auto"/>
          <w:sz w:val="24"/>
          <w:szCs w:val="24"/>
        </w:rPr>
        <w:t xml:space="preserve">a contratação </w:t>
      </w:r>
      <w:r w:rsidR="000A2F33">
        <w:rPr>
          <w:i w:val="0"/>
          <w:color w:val="auto"/>
          <w:sz w:val="24"/>
          <w:szCs w:val="24"/>
        </w:rPr>
        <w:t>de</w:t>
      </w:r>
      <w:ins w:id="494" w:author="Larissa Claudia Lopes de Araujo - SPREV" w:date="2021-01-13T10:37:00Z">
        <w:r w:rsidR="007A51A5">
          <w:rPr>
            <w:i w:val="0"/>
            <w:color w:val="auto"/>
            <w:sz w:val="24"/>
            <w:szCs w:val="24"/>
          </w:rPr>
          <w:t xml:space="preserve"> um</w:t>
        </w:r>
      </w:ins>
      <w:del w:id="495" w:author="Larissa Claudia Lopes de Araujo - SPREV" w:date="2021-01-13T10:37:00Z">
        <w:r w:rsidR="000A2F33" w:rsidDel="007A51A5">
          <w:rPr>
            <w:i w:val="0"/>
            <w:color w:val="auto"/>
            <w:sz w:val="24"/>
            <w:szCs w:val="24"/>
          </w:rPr>
          <w:delText>sse</w:delText>
        </w:r>
      </w:del>
      <w:r w:rsidR="000A2F33">
        <w:rPr>
          <w:i w:val="0"/>
          <w:color w:val="auto"/>
          <w:sz w:val="24"/>
          <w:szCs w:val="24"/>
        </w:rPr>
        <w:t xml:space="preserve"> consignado. Enalteceu </w:t>
      </w:r>
      <w:r w:rsidR="00365AAB">
        <w:rPr>
          <w:i w:val="0"/>
          <w:color w:val="auto"/>
          <w:sz w:val="24"/>
          <w:szCs w:val="24"/>
        </w:rPr>
        <w:t>a justa exclusão de correspondes bancários que estejam atuando às margens da lei, e comungou que não são raros os casos que vêm acontecendo de segurados que estão recebendo</w:t>
      </w:r>
      <w:ins w:id="496" w:author="Larissa Claudia Lopes de Araujo - SPREV" w:date="2021-01-13T10:37:00Z">
        <w:r w:rsidR="007A51A5">
          <w:rPr>
            <w:i w:val="0"/>
            <w:color w:val="auto"/>
            <w:sz w:val="24"/>
            <w:szCs w:val="24"/>
          </w:rPr>
          <w:t>,</w:t>
        </w:r>
      </w:ins>
      <w:r w:rsidR="00365AAB">
        <w:rPr>
          <w:i w:val="0"/>
          <w:color w:val="auto"/>
          <w:sz w:val="24"/>
          <w:szCs w:val="24"/>
        </w:rPr>
        <w:t xml:space="preserve"> indevidamente e sem sua autorização</w:t>
      </w:r>
      <w:ins w:id="497" w:author="Larissa Claudia Lopes de Araujo - SPREV" w:date="2021-01-13T10:37:00Z">
        <w:r w:rsidR="007A51A5">
          <w:rPr>
            <w:i w:val="0"/>
            <w:color w:val="auto"/>
            <w:sz w:val="24"/>
            <w:szCs w:val="24"/>
          </w:rPr>
          <w:t>,</w:t>
        </w:r>
      </w:ins>
      <w:r w:rsidR="00365AAB">
        <w:rPr>
          <w:i w:val="0"/>
          <w:color w:val="auto"/>
          <w:sz w:val="24"/>
          <w:szCs w:val="24"/>
        </w:rPr>
        <w:t xml:space="preserve"> depósitos em suas contas bancárias, efetuadas por instituições financeiras, e que depois, esse tipo de ação vira uma verdadeira tortura para o aposentado onde muitas das vezes, só consegue a reversão após ingresso com ação na Justiça. Concluiu solicitando ao INSS e aos órgãos de controle, mecanismos e agilidade para solucionar este grave problema. Em seguida, o Sr. Natal Léo</w:t>
      </w:r>
      <w:ins w:id="498" w:author="Larissa Claudia Lopes de Araujo - SPREV" w:date="2021-01-13T10:47:00Z">
        <w:r w:rsidR="00D53A54">
          <w:rPr>
            <w:i w:val="0"/>
            <w:color w:val="auto"/>
            <w:sz w:val="24"/>
            <w:szCs w:val="24"/>
          </w:rPr>
          <w:t xml:space="preserve"> informou que foi acionado por grandes jornais para falar a respeito do tema</w:t>
        </w:r>
      </w:ins>
      <w:ins w:id="499" w:author="Larissa Claudia Lopes de Araujo - SPREV" w:date="2021-01-13T10:48:00Z">
        <w:r w:rsidR="00D53A54">
          <w:rPr>
            <w:i w:val="0"/>
            <w:color w:val="auto"/>
            <w:sz w:val="24"/>
            <w:szCs w:val="24"/>
          </w:rPr>
          <w:t xml:space="preserve"> do empréstimo consignado, aduziu que fez reclamações referente as incidências de empr</w:t>
        </w:r>
      </w:ins>
      <w:ins w:id="500" w:author="Larissa Claudia Lopes de Araujo - SPREV" w:date="2021-01-13T10:49:00Z">
        <w:r w:rsidR="00D53A54">
          <w:rPr>
            <w:i w:val="0"/>
            <w:color w:val="auto"/>
            <w:sz w:val="24"/>
            <w:szCs w:val="24"/>
          </w:rPr>
          <w:t xml:space="preserve">éstimos não solicitados e que deixam a dúvida se </w:t>
        </w:r>
        <w:r w:rsidR="00D53A54" w:rsidRPr="00D53A54">
          <w:rPr>
            <w:i w:val="0"/>
            <w:color w:val="auto"/>
            <w:sz w:val="24"/>
            <w:szCs w:val="24"/>
          </w:rPr>
          <w:t>a responsabilidade é do banco ou é do INSS</w:t>
        </w:r>
        <w:r w:rsidR="00D53A54">
          <w:rPr>
            <w:i w:val="0"/>
            <w:color w:val="auto"/>
            <w:sz w:val="24"/>
            <w:szCs w:val="24"/>
          </w:rPr>
          <w:t>.</w:t>
        </w:r>
      </w:ins>
      <w:r w:rsidR="00365AAB">
        <w:rPr>
          <w:i w:val="0"/>
          <w:color w:val="auto"/>
          <w:sz w:val="24"/>
          <w:szCs w:val="24"/>
        </w:rPr>
        <w:t xml:space="preserve"> </w:t>
      </w:r>
      <w:r w:rsidR="00D53A54">
        <w:rPr>
          <w:i w:val="0"/>
          <w:color w:val="auto"/>
          <w:sz w:val="24"/>
          <w:szCs w:val="24"/>
        </w:rPr>
        <w:t xml:space="preserve">Corroborou </w:t>
      </w:r>
      <w:r w:rsidR="00365AAB">
        <w:rPr>
          <w:i w:val="0"/>
          <w:color w:val="auto"/>
          <w:sz w:val="24"/>
          <w:szCs w:val="24"/>
        </w:rPr>
        <w:t xml:space="preserve">com as palavras do </w:t>
      </w:r>
      <w:r w:rsidR="000A2F33">
        <w:rPr>
          <w:i w:val="0"/>
          <w:color w:val="auto"/>
          <w:sz w:val="24"/>
          <w:szCs w:val="24"/>
        </w:rPr>
        <w:t xml:space="preserve">Sr. Evandro Morello e acrescentou que as INs 28 e 100 precisam urgentemente de modificações com regras mais rígidas e sugeriu a construção de um grupo para analisar esses modelos de autorização do consignado. Concluindo o bloco, o Sr. José Tadeu Peixoto da Costa registrou que a maioria desses empréstimos irregulares foram realizados por </w:t>
      </w:r>
      <w:r w:rsidR="000A2F33" w:rsidRPr="000A2F33">
        <w:rPr>
          <w:i w:val="0"/>
          <w:color w:val="auto"/>
          <w:sz w:val="24"/>
          <w:szCs w:val="24"/>
        </w:rPr>
        <w:t>escritórios de representação bancária</w:t>
      </w:r>
      <w:r w:rsidR="000A2F33">
        <w:rPr>
          <w:i w:val="0"/>
          <w:color w:val="auto"/>
          <w:sz w:val="24"/>
          <w:szCs w:val="24"/>
        </w:rPr>
        <w:t xml:space="preserve"> e uma das causas possíveis é a necessidade de bater metas junto aos bancos que representam. Com a palavra, o Sr. Alessandro Roosevelt Silva Ribeiro</w:t>
      </w:r>
      <w:r w:rsidR="00497BCA">
        <w:rPr>
          <w:i w:val="0"/>
          <w:color w:val="auto"/>
          <w:sz w:val="24"/>
          <w:szCs w:val="24"/>
        </w:rPr>
        <w:t xml:space="preserve"> esclareceu que a melhor forma de pedir os contratos para verificação de concessões e fazer reclamações, é pelo portal consumidor.gov.br</w:t>
      </w:r>
      <w:del w:id="501" w:author="Larissa Claudia Lopes de Araujo - SPREV" w:date="2021-01-13T11:00:00Z">
        <w:r w:rsidR="00497BCA" w:rsidDel="00B41A93">
          <w:rPr>
            <w:i w:val="0"/>
            <w:color w:val="auto"/>
            <w:sz w:val="24"/>
            <w:szCs w:val="24"/>
          </w:rPr>
          <w:delText>.</w:delText>
        </w:r>
      </w:del>
      <w:r w:rsidR="00497BCA">
        <w:rPr>
          <w:i w:val="0"/>
          <w:color w:val="auto"/>
          <w:sz w:val="24"/>
          <w:szCs w:val="24"/>
        </w:rPr>
        <w:t xml:space="preserve">, lembrou que após a apresentação da reclamação seja para suspensão, cancelamento ou outros quaisquer motivos, o banco tem 5 dias para apresentar suas alegações, informou que </w:t>
      </w:r>
      <w:del w:id="502" w:author="Larissa Claudia Lopes de Araujo - SPREV" w:date="2021-01-13T11:01:00Z">
        <w:r w:rsidR="00497BCA" w:rsidDel="00B41A93">
          <w:rPr>
            <w:i w:val="0"/>
            <w:color w:val="auto"/>
            <w:sz w:val="24"/>
            <w:szCs w:val="24"/>
          </w:rPr>
          <w:delText xml:space="preserve">estão </w:delText>
        </w:r>
      </w:del>
      <w:r w:rsidR="00497BCA">
        <w:rPr>
          <w:i w:val="0"/>
          <w:color w:val="auto"/>
          <w:sz w:val="24"/>
          <w:szCs w:val="24"/>
        </w:rPr>
        <w:t xml:space="preserve">todas as informações </w:t>
      </w:r>
      <w:ins w:id="503" w:author="Larissa Claudia Lopes de Araujo - SPREV" w:date="2021-01-13T11:01:00Z">
        <w:r w:rsidR="00B41A93">
          <w:rPr>
            <w:i w:val="0"/>
            <w:color w:val="auto"/>
            <w:sz w:val="24"/>
            <w:szCs w:val="24"/>
          </w:rPr>
          <w:t xml:space="preserve">estão </w:t>
        </w:r>
      </w:ins>
      <w:r w:rsidR="00497BCA">
        <w:rPr>
          <w:i w:val="0"/>
          <w:color w:val="auto"/>
          <w:sz w:val="24"/>
          <w:szCs w:val="24"/>
        </w:rPr>
        <w:t>colhidas junto ao SENACON</w:t>
      </w:r>
      <w:ins w:id="504" w:author="Larissa Claudia Lopes de Araujo - SPREV" w:date="2021-01-13T11:01:00Z">
        <w:r w:rsidR="00B41A93">
          <w:rPr>
            <w:i w:val="0"/>
            <w:color w:val="auto"/>
            <w:sz w:val="24"/>
            <w:szCs w:val="24"/>
          </w:rPr>
          <w:t xml:space="preserve"> e</w:t>
        </w:r>
      </w:ins>
      <w:del w:id="505" w:author="Larissa Claudia Lopes de Araujo - SPREV" w:date="2021-01-13T11:01:00Z">
        <w:r w:rsidR="00497BCA" w:rsidDel="00B41A93">
          <w:rPr>
            <w:i w:val="0"/>
            <w:color w:val="auto"/>
            <w:sz w:val="24"/>
            <w:szCs w:val="24"/>
          </w:rPr>
          <w:delText>,</w:delText>
        </w:r>
      </w:del>
      <w:r w:rsidR="00497BCA">
        <w:rPr>
          <w:i w:val="0"/>
          <w:color w:val="auto"/>
          <w:sz w:val="24"/>
          <w:szCs w:val="24"/>
        </w:rPr>
        <w:t xml:space="preserve"> estão sendo utilizadas para </w:t>
      </w:r>
      <w:r w:rsidR="00497BCA">
        <w:rPr>
          <w:i w:val="0"/>
          <w:color w:val="auto"/>
          <w:sz w:val="24"/>
          <w:szCs w:val="24"/>
        </w:rPr>
        <w:lastRenderedPageBreak/>
        <w:t xml:space="preserve">impor sanções às instituições financeiras, além da cobrança por melhorias nos serviços prestados. Deixou claro que as reclamações sempre irão existir, mas que a ideia é reduzir a um patamar mínimo, e que essa redução passará pela melhora da qualidade dos serviços de quem oferta o consignado. Novamente com a palavra, o Sr. Evandro José Morello perguntou se é possível contratar um consignado através de </w:t>
      </w:r>
      <w:r w:rsidR="00497BCA" w:rsidRPr="00497BCA">
        <w:rPr>
          <w:iCs/>
          <w:color w:val="auto"/>
          <w:sz w:val="24"/>
          <w:szCs w:val="24"/>
        </w:rPr>
        <w:t>Call Center</w:t>
      </w:r>
      <w:r w:rsidR="00497BCA">
        <w:rPr>
          <w:iCs/>
          <w:color w:val="auto"/>
          <w:sz w:val="24"/>
          <w:szCs w:val="24"/>
        </w:rPr>
        <w:t xml:space="preserve"> </w:t>
      </w:r>
      <w:ins w:id="506" w:author="Larissa Claudia Lopes de Araujo - SPREV" w:date="2021-01-13T11:17:00Z">
        <w:r w:rsidR="009722B1">
          <w:rPr>
            <w:i w:val="0"/>
            <w:iCs/>
            <w:color w:val="auto"/>
            <w:sz w:val="24"/>
            <w:szCs w:val="24"/>
          </w:rPr>
          <w:t xml:space="preserve">por gravação de voz </w:t>
        </w:r>
      </w:ins>
      <w:r w:rsidR="00497BCA">
        <w:rPr>
          <w:i w:val="0"/>
          <w:color w:val="auto"/>
          <w:sz w:val="24"/>
          <w:szCs w:val="24"/>
        </w:rPr>
        <w:t>e em que o INSS se embasa para autorizar o procedimento do desconto</w:t>
      </w:r>
      <w:r w:rsidR="00B51006">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 que precisa de documentação devidamente assinada pelo proponente. Concordou que os mecanismos de controle precisam ser aprimorados</w:t>
      </w:r>
      <w:del w:id="507" w:author="Larissa Claudia Lopes de Araujo - SPREV" w:date="2021-01-13T12:04:00Z">
        <w:r w:rsidR="00B51006" w:rsidDel="002D301A">
          <w:rPr>
            <w:i w:val="0"/>
            <w:color w:val="auto"/>
            <w:sz w:val="24"/>
            <w:szCs w:val="24"/>
          </w:rPr>
          <w:delText xml:space="preserve"> e citou como exemplo, o sistema utilizado pelos servidores públicos que exigem a validação em uma segunda etapa, diminuindo os riscos de fraudes</w:delText>
        </w:r>
      </w:del>
      <w:ins w:id="508" w:author="Larissa Claudia Lopes de Araujo - SPREV" w:date="2021-01-13T12:02:00Z">
        <w:r w:rsidR="002D301A">
          <w:rPr>
            <w:i w:val="0"/>
            <w:color w:val="auto"/>
            <w:sz w:val="24"/>
            <w:szCs w:val="24"/>
          </w:rPr>
          <w:t xml:space="preserve">, ou seja, pensar em medidas que dificultem de forma prévia </w:t>
        </w:r>
      </w:ins>
      <w:ins w:id="509" w:author="Larissa Claudia Lopes de Araujo - SPREV" w:date="2021-01-13T12:03:00Z">
        <w:r w:rsidR="002D301A">
          <w:rPr>
            <w:i w:val="0"/>
            <w:color w:val="auto"/>
            <w:sz w:val="24"/>
            <w:szCs w:val="24"/>
          </w:rPr>
          <w:t>o empréstimo, uma vez que as sanções se dão após o ocorrido</w:t>
        </w:r>
      </w:ins>
      <w:ins w:id="510" w:author="Larissa Claudia Lopes de Araujo - SPREV" w:date="2021-01-13T12:04:00Z">
        <w:r w:rsidR="002D301A" w:rsidRPr="002D301A">
          <w:rPr>
            <w:i w:val="0"/>
            <w:color w:val="auto"/>
            <w:sz w:val="24"/>
            <w:szCs w:val="24"/>
          </w:rPr>
          <w:t xml:space="preserve"> </w:t>
        </w:r>
        <w:r w:rsidR="002D301A">
          <w:rPr>
            <w:i w:val="0"/>
            <w:color w:val="auto"/>
            <w:sz w:val="24"/>
            <w:szCs w:val="24"/>
          </w:rPr>
          <w:t>e citou como exemplo, o sistema utilizado pelos servidores públicos que exigem a validação em uma segunda etapa, diminuindo os riscos de fraudes</w:t>
        </w:r>
      </w:ins>
      <w:r w:rsidR="00B51006">
        <w:rPr>
          <w:i w:val="0"/>
          <w:color w:val="auto"/>
          <w:sz w:val="24"/>
          <w:szCs w:val="24"/>
        </w:rPr>
        <w:t>.</w:t>
      </w:r>
      <w:r w:rsidR="008600AB">
        <w:rPr>
          <w:i w:val="0"/>
          <w:color w:val="auto"/>
          <w:sz w:val="24"/>
          <w:szCs w:val="24"/>
        </w:rPr>
        <w:t xml:space="preserve"> Em sua intervenção, o Sr. Benedito Adalberto Brunca ressaltou que a primeira forma de controle é o bloqueio da </w:t>
      </w:r>
      <w:r w:rsidR="008600AB" w:rsidRPr="008600AB">
        <w:rPr>
          <w:i w:val="0"/>
          <w:color w:val="auto"/>
          <w:sz w:val="24"/>
          <w:szCs w:val="24"/>
        </w:rPr>
        <w:t>operaç</w:t>
      </w:r>
      <w:r w:rsidR="008600AB">
        <w:rPr>
          <w:i w:val="0"/>
          <w:color w:val="auto"/>
          <w:sz w:val="24"/>
          <w:szCs w:val="24"/>
        </w:rPr>
        <w:t>ão</w:t>
      </w:r>
      <w:r w:rsidR="008600AB" w:rsidRPr="008600AB">
        <w:rPr>
          <w:i w:val="0"/>
          <w:color w:val="auto"/>
          <w:sz w:val="24"/>
          <w:szCs w:val="24"/>
        </w:rPr>
        <w:t xml:space="preserve"> de crédito consignado</w:t>
      </w:r>
      <w:r w:rsidR="008600AB">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w:t>
      </w:r>
      <w:r w:rsidR="008600AB" w:rsidRPr="008600AB">
        <w:rPr>
          <w:i w:val="0"/>
          <w:color w:val="auto"/>
          <w:sz w:val="24"/>
          <w:szCs w:val="24"/>
        </w:rPr>
        <w:t>contrato</w:t>
      </w:r>
      <w:r w:rsidR="008600AB">
        <w:rPr>
          <w:i w:val="0"/>
          <w:color w:val="auto"/>
          <w:sz w:val="24"/>
          <w:szCs w:val="24"/>
        </w:rPr>
        <w:t xml:space="preserve">s e que nesses casos, as sanções para a instituição devem ser mais severas. </w:t>
      </w:r>
      <w:ins w:id="511" w:author="Larissa Claudia Lopes de Araujo - SPREV" w:date="2021-01-13T12:15:00Z">
        <w:r w:rsidR="00004BAC">
          <w:rPr>
            <w:i w:val="0"/>
            <w:color w:val="auto"/>
            <w:sz w:val="24"/>
            <w:szCs w:val="24"/>
          </w:rPr>
          <w:t>Pontuou</w:t>
        </w:r>
      </w:ins>
      <w:ins w:id="512" w:author="Larissa Claudia Lopes de Araujo - SPREV" w:date="2021-01-13T12:16:00Z">
        <w:r w:rsidR="00004BAC">
          <w:rPr>
            <w:i w:val="0"/>
            <w:color w:val="auto"/>
            <w:sz w:val="24"/>
            <w:szCs w:val="24"/>
          </w:rPr>
          <w:t xml:space="preserve"> a importância de se averiguar </w:t>
        </w:r>
      </w:ins>
      <w:ins w:id="513" w:author="Larissa Claudia Lopes de Araujo - SPREV" w:date="2021-01-13T12:17:00Z">
        <w:r w:rsidR="00004BAC">
          <w:rPr>
            <w:i w:val="0"/>
            <w:color w:val="auto"/>
            <w:sz w:val="24"/>
            <w:szCs w:val="24"/>
          </w:rPr>
          <w:t xml:space="preserve">se </w:t>
        </w:r>
      </w:ins>
      <w:ins w:id="514" w:author="Larissa Claudia Lopes de Araujo - SPREV" w:date="2021-01-13T12:16:00Z">
        <w:r w:rsidR="00004BAC">
          <w:rPr>
            <w:i w:val="0"/>
            <w:color w:val="auto"/>
            <w:sz w:val="24"/>
            <w:szCs w:val="24"/>
          </w:rPr>
          <w:t xml:space="preserve">as práticas de condutas </w:t>
        </w:r>
      </w:ins>
      <w:ins w:id="515" w:author="Larissa Claudia Lopes de Araujo - SPREV" w:date="2021-01-13T12:17:00Z">
        <w:r w:rsidR="00004BAC">
          <w:rPr>
            <w:i w:val="0"/>
            <w:color w:val="auto"/>
            <w:sz w:val="24"/>
            <w:szCs w:val="24"/>
          </w:rPr>
          <w:t>indevidas em uma instituição são casos isolados ou se ou se h</w:t>
        </w:r>
      </w:ins>
      <w:ins w:id="516" w:author="Larissa Claudia Lopes de Araujo - SPREV" w:date="2021-01-13T12:18:00Z">
        <w:r w:rsidR="00004BAC">
          <w:rPr>
            <w:i w:val="0"/>
            <w:color w:val="auto"/>
            <w:sz w:val="24"/>
            <w:szCs w:val="24"/>
          </w:rPr>
          <w:t>á certa regularidade na prática.</w:t>
        </w:r>
      </w:ins>
      <w:ins w:id="517" w:author="Larissa Claudia Lopes de Araujo - SPREV" w:date="2021-01-13T12:15:00Z">
        <w:r w:rsidR="00004BAC">
          <w:rPr>
            <w:i w:val="0"/>
            <w:color w:val="auto"/>
            <w:sz w:val="24"/>
            <w:szCs w:val="24"/>
          </w:rPr>
          <w:t xml:space="preserve"> </w:t>
        </w:r>
      </w:ins>
      <w:r w:rsidR="008600AB">
        <w:rPr>
          <w:i w:val="0"/>
          <w:color w:val="auto"/>
          <w:sz w:val="24"/>
          <w:szCs w:val="24"/>
        </w:rPr>
        <w:t>Alertou para os casos em que o segurado não lembra se contraiu o empréstimo, bem como nos casos em que o consignado foi realizado por alguém legalmente instituído.</w:t>
      </w:r>
      <w:r w:rsidR="001D226C">
        <w:rPr>
          <w:i w:val="0"/>
          <w:color w:val="auto"/>
          <w:sz w:val="24"/>
          <w:szCs w:val="24"/>
        </w:rPr>
        <w:t xml:space="preserve"> Falou que é preciso fazer um acompanhamento para que se possa perceber as mudanças de conduta dos agentes para então, criar mecanismos que irão aliviar esse ônus dos aposentados e reforçou sua preocupação quanto a caracterização dos empréstimos contraídos</w:t>
      </w:r>
      <w:ins w:id="518" w:author="Larissa Claudia Lopes de Araujo - SPREV" w:date="2021-01-13T12:12:00Z">
        <w:r w:rsidR="00004BAC">
          <w:rPr>
            <w:i w:val="0"/>
            <w:color w:val="auto"/>
            <w:sz w:val="24"/>
            <w:szCs w:val="24"/>
          </w:rPr>
          <w:t>.</w:t>
        </w:r>
      </w:ins>
      <w:r w:rsidR="001D226C">
        <w:rPr>
          <w:i w:val="0"/>
          <w:color w:val="auto"/>
          <w:sz w:val="24"/>
          <w:szCs w:val="24"/>
        </w:rPr>
        <w:t xml:space="preserve"> </w:t>
      </w:r>
      <w:del w:id="519" w:author="Larissa Claudia Lopes de Araujo - SPREV" w:date="2021-01-13T12:12:00Z">
        <w:r w:rsidR="001D226C" w:rsidDel="00004BAC">
          <w:rPr>
            <w:i w:val="0"/>
            <w:color w:val="auto"/>
            <w:sz w:val="24"/>
            <w:szCs w:val="24"/>
          </w:rPr>
          <w:delText xml:space="preserve">e </w:delText>
        </w:r>
      </w:del>
      <w:r w:rsidR="00004BAC">
        <w:rPr>
          <w:i w:val="0"/>
          <w:color w:val="auto"/>
          <w:sz w:val="24"/>
          <w:szCs w:val="24"/>
        </w:rPr>
        <w:t xml:space="preserve">Solicitou </w:t>
      </w:r>
      <w:r w:rsidR="001D226C">
        <w:rPr>
          <w:i w:val="0"/>
          <w:color w:val="auto"/>
          <w:sz w:val="24"/>
          <w:szCs w:val="24"/>
        </w:rPr>
        <w:t xml:space="preserve">que os casos em tela fossem enviados para que a secretaria possa repassar </w:t>
      </w:r>
      <w:del w:id="520" w:author="Larissa Claudia Lopes de Araujo - SPREV" w:date="2021-01-13T12:13:00Z">
        <w:r w:rsidR="001D226C" w:rsidDel="00004BAC">
          <w:rPr>
            <w:i w:val="0"/>
            <w:color w:val="auto"/>
            <w:sz w:val="24"/>
            <w:szCs w:val="24"/>
          </w:rPr>
          <w:delText xml:space="preserve">par </w:delText>
        </w:r>
      </w:del>
      <w:r w:rsidR="001D226C">
        <w:rPr>
          <w:i w:val="0"/>
          <w:color w:val="auto"/>
          <w:sz w:val="24"/>
          <w:szCs w:val="24"/>
        </w:rPr>
        <w:t>ao INSS</w:t>
      </w:r>
      <w:ins w:id="521" w:author="Larissa Claudia Lopes de Araujo - SPREV" w:date="2021-01-13T12:13:00Z">
        <w:r w:rsidR="00004BAC">
          <w:rPr>
            <w:i w:val="0"/>
            <w:color w:val="auto"/>
            <w:sz w:val="24"/>
            <w:szCs w:val="24"/>
          </w:rPr>
          <w:t>, para</w:t>
        </w:r>
      </w:ins>
      <w:r w:rsidR="001D226C">
        <w:rPr>
          <w:i w:val="0"/>
          <w:color w:val="auto"/>
          <w:sz w:val="24"/>
          <w:szCs w:val="24"/>
        </w:rPr>
        <w:t xml:space="preserve"> fazer uma análise minuciosa dos acontecimentos. Concluiu deixando claro que não se pode generalizar o problema, sob pena de colocar em risco a operação e salientou que o INSS, juntamente com SENACON e os PROCONs, estão trabalhando juntos na fiscalização visando dar transparência e tranquilidade para os segurados. Solicitando a palavra, o Sr. José Tadeu Peixoto da Costa deixou claro que, na ausência de contrato assinado,</w:t>
      </w:r>
      <w:r w:rsidR="002B6746">
        <w:rPr>
          <w:i w:val="0"/>
          <w:color w:val="auto"/>
          <w:sz w:val="24"/>
          <w:szCs w:val="24"/>
        </w:rPr>
        <w:t xml:space="preserve"> a situação passa a ser muito mais grave, configurando </w:t>
      </w:r>
      <w:del w:id="522" w:author="Larissa Claudia Lopes de Araujo - SPREV" w:date="2021-01-13T12:20:00Z">
        <w:r w:rsidR="002B6746" w:rsidDel="00004BAC">
          <w:rPr>
            <w:i w:val="0"/>
            <w:color w:val="auto"/>
            <w:sz w:val="24"/>
            <w:szCs w:val="24"/>
          </w:rPr>
          <w:delText xml:space="preserve">de </w:delText>
        </w:r>
      </w:del>
      <w:r w:rsidR="002B6746">
        <w:rPr>
          <w:i w:val="0"/>
          <w:color w:val="auto"/>
          <w:sz w:val="24"/>
          <w:szCs w:val="24"/>
        </w:rPr>
        <w:t>falsificação de documentos. O Sr. Alessandro</w:t>
      </w:r>
      <w:ins w:id="523" w:author="Larissa Claudia Lopes de Araujo - SPREV" w:date="2021-01-12T12:51:00Z">
        <w:r w:rsidR="00511C20" w:rsidRPr="00511C20">
          <w:rPr>
            <w:i w:val="0"/>
            <w:color w:val="auto"/>
            <w:sz w:val="24"/>
            <w:szCs w:val="24"/>
          </w:rPr>
          <w:t xml:space="preserve"> </w:t>
        </w:r>
        <w:r w:rsidR="00511C20">
          <w:rPr>
            <w:i w:val="0"/>
            <w:color w:val="auto"/>
            <w:sz w:val="24"/>
            <w:szCs w:val="24"/>
          </w:rPr>
          <w:t>Roosevelt Silva Ribeiro</w:t>
        </w:r>
      </w:ins>
      <w:r w:rsidR="002B6746">
        <w:rPr>
          <w:i w:val="0"/>
          <w:color w:val="auto"/>
          <w:sz w:val="24"/>
          <w:szCs w:val="24"/>
        </w:rPr>
        <w:t xml:space="preserve"> concordou plenamente deixando claro que </w:t>
      </w:r>
      <w:del w:id="524" w:author="Larissa Claudia Lopes de Araujo - SPREV" w:date="2021-01-13T12:22:00Z">
        <w:r w:rsidR="002B6746" w:rsidDel="00004BAC">
          <w:rPr>
            <w:i w:val="0"/>
            <w:color w:val="auto"/>
            <w:sz w:val="24"/>
            <w:szCs w:val="24"/>
          </w:rPr>
          <w:delText xml:space="preserve">neste </w:delText>
        </w:r>
      </w:del>
      <w:ins w:id="525" w:author="Larissa Claudia Lopes de Araujo - SPREV" w:date="2021-01-13T12:22:00Z">
        <w:r w:rsidR="00004BAC">
          <w:rPr>
            <w:i w:val="0"/>
            <w:color w:val="auto"/>
            <w:sz w:val="24"/>
            <w:szCs w:val="24"/>
          </w:rPr>
          <w:t>n</w:t>
        </w:r>
        <w:r w:rsidR="00004BAC">
          <w:rPr>
            <w:i w:val="0"/>
            <w:color w:val="auto"/>
            <w:sz w:val="24"/>
            <w:szCs w:val="24"/>
          </w:rPr>
          <w:t>os</w:t>
        </w:r>
        <w:r w:rsidR="00004BAC">
          <w:rPr>
            <w:i w:val="0"/>
            <w:color w:val="auto"/>
            <w:sz w:val="24"/>
            <w:szCs w:val="24"/>
          </w:rPr>
          <w:t xml:space="preserve"> </w:t>
        </w:r>
      </w:ins>
      <w:r w:rsidR="002B6746">
        <w:rPr>
          <w:i w:val="0"/>
          <w:color w:val="auto"/>
          <w:sz w:val="24"/>
          <w:szCs w:val="24"/>
        </w:rPr>
        <w:t>caso</w:t>
      </w:r>
      <w:ins w:id="526" w:author="Larissa Claudia Lopes de Araujo - SPREV" w:date="2021-01-13T12:22:00Z">
        <w:r w:rsidR="00004BAC">
          <w:rPr>
            <w:i w:val="0"/>
            <w:color w:val="auto"/>
            <w:sz w:val="24"/>
            <w:szCs w:val="24"/>
          </w:rPr>
          <w:t xml:space="preserve">s em que </w:t>
        </w:r>
      </w:ins>
      <w:del w:id="527" w:author="Larissa Claudia Lopes de Araujo - SPREV" w:date="2021-01-13T12:22:00Z">
        <w:r w:rsidR="002B6746" w:rsidDel="00004BAC">
          <w:rPr>
            <w:i w:val="0"/>
            <w:color w:val="auto"/>
            <w:sz w:val="24"/>
            <w:szCs w:val="24"/>
          </w:rPr>
          <w:delText xml:space="preserve">, </w:delText>
        </w:r>
      </w:del>
      <w:r w:rsidR="002B6746">
        <w:rPr>
          <w:i w:val="0"/>
          <w:color w:val="auto"/>
          <w:sz w:val="24"/>
          <w:szCs w:val="24"/>
        </w:rPr>
        <w:t>fica caracterizad</w:t>
      </w:r>
      <w:ins w:id="528" w:author="Larissa Claudia Lopes de Araujo - SPREV" w:date="2021-01-13T12:22:00Z">
        <w:r w:rsidR="00004BAC">
          <w:rPr>
            <w:i w:val="0"/>
            <w:color w:val="auto"/>
            <w:sz w:val="24"/>
            <w:szCs w:val="24"/>
          </w:rPr>
          <w:t>a a</w:t>
        </w:r>
      </w:ins>
      <w:del w:id="529" w:author="Larissa Claudia Lopes de Araujo - SPREV" w:date="2021-01-13T12:22:00Z">
        <w:r w:rsidR="002B6746" w:rsidDel="00004BAC">
          <w:rPr>
            <w:i w:val="0"/>
            <w:color w:val="auto"/>
            <w:sz w:val="24"/>
            <w:szCs w:val="24"/>
          </w:rPr>
          <w:delText>o</w:delText>
        </w:r>
      </w:del>
      <w:r w:rsidR="002B6746">
        <w:rPr>
          <w:i w:val="0"/>
          <w:color w:val="auto"/>
          <w:sz w:val="24"/>
          <w:szCs w:val="24"/>
        </w:rPr>
        <w:t xml:space="preserve"> fraude</w:t>
      </w:r>
      <w:ins w:id="530" w:author="Larissa Claudia Lopes de Araujo - SPREV" w:date="2021-01-13T12:22:00Z">
        <w:r w:rsidR="00004BAC">
          <w:rPr>
            <w:i w:val="0"/>
            <w:color w:val="auto"/>
            <w:sz w:val="24"/>
            <w:szCs w:val="24"/>
          </w:rPr>
          <w:t>, é</w:t>
        </w:r>
      </w:ins>
      <w:r w:rsidR="002B6746">
        <w:rPr>
          <w:i w:val="0"/>
          <w:color w:val="auto"/>
          <w:sz w:val="24"/>
          <w:szCs w:val="24"/>
        </w:rPr>
        <w:t xml:space="preserve"> </w:t>
      </w:r>
      <w:r w:rsidR="002B6746">
        <w:rPr>
          <w:i w:val="0"/>
          <w:color w:val="auto"/>
          <w:sz w:val="24"/>
          <w:szCs w:val="24"/>
        </w:rPr>
        <w:lastRenderedPageBreak/>
        <w:t>necess</w:t>
      </w:r>
      <w:ins w:id="531" w:author="Larissa Claudia Lopes de Araujo - SPREV" w:date="2021-01-13T12:23:00Z">
        <w:r w:rsidR="00004BAC">
          <w:rPr>
            <w:i w:val="0"/>
            <w:color w:val="auto"/>
            <w:sz w:val="24"/>
            <w:szCs w:val="24"/>
          </w:rPr>
          <w:t xml:space="preserve">ária a realização </w:t>
        </w:r>
      </w:ins>
      <w:del w:id="532" w:author="Larissa Claudia Lopes de Araujo - SPREV" w:date="2021-01-13T12:23:00Z">
        <w:r w:rsidR="002B6746" w:rsidDel="00004BAC">
          <w:rPr>
            <w:i w:val="0"/>
            <w:color w:val="auto"/>
            <w:sz w:val="24"/>
            <w:szCs w:val="24"/>
          </w:rPr>
          <w:delText>itando do</w:delText>
        </w:r>
        <w:r w:rsidR="002B6746" w:rsidDel="00870720">
          <w:rPr>
            <w:i w:val="0"/>
            <w:color w:val="auto"/>
            <w:sz w:val="24"/>
            <w:szCs w:val="24"/>
          </w:rPr>
          <w:delText xml:space="preserve"> registro </w:delText>
        </w:r>
      </w:del>
      <w:r w:rsidR="002B6746">
        <w:rPr>
          <w:i w:val="0"/>
          <w:color w:val="auto"/>
          <w:sz w:val="24"/>
          <w:szCs w:val="24"/>
        </w:rPr>
        <w:t>de boletim de ocorrência e ação da polícia para realizar as devidas investigações.</w:t>
      </w:r>
      <w:ins w:id="533" w:author="Larissa Claudia Lopes de Araujo - SPREV" w:date="2021-01-13T12:24:00Z">
        <w:r w:rsidR="00870720">
          <w:rPr>
            <w:i w:val="0"/>
            <w:color w:val="auto"/>
            <w:sz w:val="24"/>
            <w:szCs w:val="24"/>
          </w:rPr>
          <w:t xml:space="preserve"> Todavia, acrescentou que, </w:t>
        </w:r>
        <w:r w:rsidR="00870720" w:rsidRPr="00870720">
          <w:rPr>
            <w:i w:val="0"/>
            <w:color w:val="auto"/>
            <w:sz w:val="24"/>
            <w:szCs w:val="24"/>
          </w:rPr>
          <w:t xml:space="preserve">a operacionalização normal </w:t>
        </w:r>
        <w:r w:rsidR="00870720">
          <w:rPr>
            <w:i w:val="0"/>
            <w:color w:val="auto"/>
            <w:sz w:val="24"/>
            <w:szCs w:val="24"/>
          </w:rPr>
          <w:t>onde há</w:t>
        </w:r>
        <w:r w:rsidR="00870720" w:rsidRPr="00870720">
          <w:rPr>
            <w:i w:val="0"/>
            <w:color w:val="auto"/>
            <w:sz w:val="24"/>
            <w:szCs w:val="24"/>
          </w:rPr>
          <w:t xml:space="preserve"> extrapola</w:t>
        </w:r>
        <w:r w:rsidR="00870720">
          <w:rPr>
            <w:i w:val="0"/>
            <w:color w:val="auto"/>
            <w:sz w:val="24"/>
            <w:szCs w:val="24"/>
          </w:rPr>
          <w:t>ção</w:t>
        </w:r>
        <w:r w:rsidR="00870720" w:rsidRPr="00870720">
          <w:rPr>
            <w:i w:val="0"/>
            <w:color w:val="auto"/>
            <w:sz w:val="24"/>
            <w:szCs w:val="24"/>
          </w:rPr>
          <w:t xml:space="preserve"> </w:t>
        </w:r>
      </w:ins>
      <w:ins w:id="534" w:author="Larissa Claudia Lopes de Araujo - SPREV" w:date="2021-01-13T12:25:00Z">
        <w:r w:rsidR="00870720">
          <w:rPr>
            <w:i w:val="0"/>
            <w:color w:val="auto"/>
            <w:sz w:val="24"/>
            <w:szCs w:val="24"/>
          </w:rPr>
          <w:t>d</w:t>
        </w:r>
      </w:ins>
      <w:ins w:id="535" w:author="Larissa Claudia Lopes de Araujo - SPREV" w:date="2021-01-13T12:24:00Z">
        <w:r w:rsidR="00870720" w:rsidRPr="00870720">
          <w:rPr>
            <w:i w:val="0"/>
            <w:color w:val="auto"/>
            <w:sz w:val="24"/>
            <w:szCs w:val="24"/>
          </w:rPr>
          <w:t xml:space="preserve">o modelo desenhado, </w:t>
        </w:r>
      </w:ins>
      <w:ins w:id="536" w:author="Larissa Claudia Lopes de Araujo - SPREV" w:date="2021-01-13T12:25:00Z">
        <w:r w:rsidR="00870720">
          <w:rPr>
            <w:i w:val="0"/>
            <w:color w:val="auto"/>
            <w:sz w:val="24"/>
            <w:szCs w:val="24"/>
          </w:rPr>
          <w:t>n</w:t>
        </w:r>
      </w:ins>
      <w:ins w:id="537" w:author="Larissa Claudia Lopes de Araujo - SPREV" w:date="2021-01-13T12:24:00Z">
        <w:r w:rsidR="00870720" w:rsidRPr="00870720">
          <w:rPr>
            <w:i w:val="0"/>
            <w:color w:val="auto"/>
            <w:sz w:val="24"/>
            <w:szCs w:val="24"/>
          </w:rPr>
          <w:t>esse</w:t>
        </w:r>
      </w:ins>
      <w:ins w:id="538" w:author="Larissa Claudia Lopes de Araujo - SPREV" w:date="2021-01-13T12:25:00Z">
        <w:r w:rsidR="00870720">
          <w:rPr>
            <w:i w:val="0"/>
            <w:color w:val="auto"/>
            <w:sz w:val="24"/>
            <w:szCs w:val="24"/>
          </w:rPr>
          <w:t>s</w:t>
        </w:r>
      </w:ins>
      <w:ins w:id="539" w:author="Larissa Claudia Lopes de Araujo - SPREV" w:date="2021-01-13T12:24:00Z">
        <w:r w:rsidR="00870720" w:rsidRPr="00870720">
          <w:rPr>
            <w:i w:val="0"/>
            <w:color w:val="auto"/>
            <w:sz w:val="24"/>
            <w:szCs w:val="24"/>
          </w:rPr>
          <w:t xml:space="preserve"> </w:t>
        </w:r>
      </w:ins>
      <w:ins w:id="540" w:author="Larissa Claudia Lopes de Araujo - SPREV" w:date="2021-01-13T12:25:00Z">
        <w:r w:rsidR="00870720">
          <w:rPr>
            <w:i w:val="0"/>
            <w:color w:val="auto"/>
            <w:sz w:val="24"/>
            <w:szCs w:val="24"/>
          </w:rPr>
          <w:t>casos é possível</w:t>
        </w:r>
      </w:ins>
      <w:ins w:id="541" w:author="Larissa Claudia Lopes de Araujo - SPREV" w:date="2021-01-13T12:24:00Z">
        <w:r w:rsidR="00870720" w:rsidRPr="00870720">
          <w:rPr>
            <w:i w:val="0"/>
            <w:color w:val="auto"/>
            <w:sz w:val="24"/>
            <w:szCs w:val="24"/>
          </w:rPr>
          <w:t xml:space="preserve"> </w:t>
        </w:r>
      </w:ins>
      <w:ins w:id="542" w:author="Larissa Claudia Lopes de Araujo - SPREV" w:date="2021-01-13T12:26:00Z">
        <w:r w:rsidR="00870720">
          <w:rPr>
            <w:i w:val="0"/>
            <w:color w:val="auto"/>
            <w:sz w:val="24"/>
            <w:szCs w:val="24"/>
          </w:rPr>
          <w:t xml:space="preserve">minimizar </w:t>
        </w:r>
      </w:ins>
      <w:ins w:id="543" w:author="Larissa Claudia Lopes de Araujo - SPREV" w:date="2021-01-13T12:24:00Z">
        <w:r w:rsidR="00870720" w:rsidRPr="00870720">
          <w:rPr>
            <w:i w:val="0"/>
            <w:color w:val="auto"/>
            <w:sz w:val="24"/>
            <w:szCs w:val="24"/>
          </w:rPr>
          <w:t>com a mudança do ACT, criando não só situações d</w:t>
        </w:r>
        <w:r w:rsidR="00870720">
          <w:rPr>
            <w:i w:val="0"/>
            <w:color w:val="auto"/>
            <w:sz w:val="24"/>
            <w:szCs w:val="24"/>
          </w:rPr>
          <w:t xml:space="preserve">e sanção, mas, preventivamente. </w:t>
        </w:r>
      </w:ins>
      <w:bookmarkStart w:id="544" w:name="_GoBack"/>
      <w:bookmarkEnd w:id="544"/>
      <w:del w:id="545" w:author="Larissa Claudia Lopes de Araujo - SPREV" w:date="2021-01-13T12:27:00Z">
        <w:r w:rsidR="002B6746" w:rsidDel="00870720">
          <w:rPr>
            <w:i w:val="0"/>
            <w:color w:val="auto"/>
            <w:sz w:val="24"/>
            <w:szCs w:val="24"/>
          </w:rPr>
          <w:delText xml:space="preserve"> </w:delText>
        </w:r>
      </w:del>
      <w:r w:rsidR="002B6746">
        <w:rPr>
          <w:i w:val="0"/>
          <w:color w:val="auto"/>
          <w:sz w:val="24"/>
          <w:szCs w:val="24"/>
        </w:rPr>
        <w:t xml:space="preserve">Em sua contribuição, o Sr. Narlon Gutierre Nogueira sugeriu a construção de algum mecanismo como um código de ética, boa conduta e boas-práticas para as </w:t>
      </w:r>
      <w:r w:rsidR="002B6746" w:rsidRPr="002B6746">
        <w:rPr>
          <w:i w:val="0"/>
          <w:color w:val="auto"/>
          <w:sz w:val="24"/>
          <w:szCs w:val="24"/>
        </w:rPr>
        <w:t>instituições financeiras que operam o consignado</w:t>
      </w:r>
      <w:r w:rsidR="002B6746">
        <w:rPr>
          <w:i w:val="0"/>
          <w:color w:val="auto"/>
          <w:sz w:val="24"/>
          <w:szCs w:val="24"/>
        </w:rPr>
        <w:t>.</w:t>
      </w:r>
    </w:p>
    <w:p w14:paraId="19AED176" w14:textId="77777777" w:rsidR="008600AB" w:rsidRDefault="008600AB" w:rsidP="007606BF">
      <w:pPr>
        <w:suppressLineNumbers/>
        <w:spacing w:after="0"/>
        <w:ind w:left="-6" w:right="0" w:hanging="11"/>
        <w:rPr>
          <w:i w:val="0"/>
          <w:color w:val="auto"/>
          <w:sz w:val="24"/>
          <w:szCs w:val="24"/>
        </w:rPr>
      </w:pPr>
    </w:p>
    <w:p w14:paraId="759B5C8E" w14:textId="5270AC33" w:rsidR="00504C7F" w:rsidRPr="00294DB9" w:rsidRDefault="00771BCF" w:rsidP="003E14F7">
      <w:pPr>
        <w:suppressLineNumbers/>
        <w:spacing w:after="0"/>
        <w:ind w:left="-5" w:right="0"/>
        <w:rPr>
          <w:b/>
          <w:i w:val="0"/>
          <w:iCs/>
          <w:color w:val="auto"/>
          <w:sz w:val="24"/>
          <w:szCs w:val="24"/>
        </w:rPr>
      </w:pPr>
      <w:r>
        <w:rPr>
          <w:b/>
          <w:i w:val="0"/>
          <w:iCs/>
          <w:color w:val="auto"/>
          <w:sz w:val="24"/>
          <w:szCs w:val="24"/>
        </w:rPr>
        <w:t>III</w:t>
      </w:r>
      <w:r w:rsidR="00504C7F" w:rsidRPr="00294DB9">
        <w:rPr>
          <w:b/>
          <w:i w:val="0"/>
          <w:iCs/>
          <w:color w:val="auto"/>
          <w:sz w:val="24"/>
          <w:szCs w:val="24"/>
        </w:rPr>
        <w:t xml:space="preserve"> – INFORMES</w:t>
      </w:r>
    </w:p>
    <w:p w14:paraId="3A9C9C66" w14:textId="7751A5F3" w:rsidR="00687D61" w:rsidRDefault="008077C1" w:rsidP="003E14F7">
      <w:pPr>
        <w:suppressLineNumbers/>
        <w:spacing w:after="0"/>
        <w:ind w:left="-6" w:right="0" w:hanging="11"/>
        <w:rPr>
          <w:bCs/>
          <w:i w:val="0"/>
          <w:iCs/>
          <w:color w:val="auto"/>
          <w:sz w:val="24"/>
          <w:szCs w:val="24"/>
        </w:rPr>
      </w:pPr>
      <w:r>
        <w:rPr>
          <w:bCs/>
          <w:i w:val="0"/>
          <w:iCs/>
          <w:color w:val="auto"/>
          <w:sz w:val="24"/>
          <w:szCs w:val="24"/>
        </w:rPr>
        <w:t xml:space="preserve">O Sr. </w:t>
      </w:r>
      <w:r w:rsidR="002B6746">
        <w:rPr>
          <w:bCs/>
          <w:i w:val="0"/>
          <w:iCs/>
          <w:color w:val="auto"/>
          <w:sz w:val="24"/>
          <w:szCs w:val="24"/>
        </w:rPr>
        <w:t xml:space="preserve">Benedito Adalberto Brunca </w:t>
      </w:r>
      <w:r>
        <w:rPr>
          <w:bCs/>
          <w:i w:val="0"/>
          <w:iCs/>
          <w:color w:val="auto"/>
          <w:sz w:val="24"/>
          <w:szCs w:val="24"/>
        </w:rPr>
        <w:t xml:space="preserve">informou que </w:t>
      </w:r>
      <w:r w:rsidR="002B6746">
        <w:rPr>
          <w:bCs/>
          <w:i w:val="0"/>
          <w:iCs/>
          <w:color w:val="auto"/>
          <w:sz w:val="24"/>
          <w:szCs w:val="24"/>
        </w:rPr>
        <w:t>no dia 9 de dezembro do corrente ano</w:t>
      </w:r>
      <w:r w:rsidR="00687D61">
        <w:rPr>
          <w:bCs/>
          <w:i w:val="0"/>
          <w:iCs/>
          <w:color w:val="auto"/>
          <w:sz w:val="24"/>
          <w:szCs w:val="24"/>
        </w:rPr>
        <w:t xml:space="preserve"> ocorreu uma cerimônia no âmbito da Secretaria Especial de Previdência</w:t>
      </w:r>
      <w:r w:rsidR="002B6746">
        <w:rPr>
          <w:bCs/>
          <w:i w:val="0"/>
          <w:iCs/>
          <w:color w:val="auto"/>
          <w:sz w:val="24"/>
          <w:szCs w:val="24"/>
        </w:rPr>
        <w:t xml:space="preserve">, </w:t>
      </w:r>
      <w:r w:rsidR="00687D61">
        <w:rPr>
          <w:bCs/>
          <w:i w:val="0"/>
          <w:iCs/>
          <w:color w:val="auto"/>
          <w:sz w:val="24"/>
          <w:szCs w:val="24"/>
        </w:rPr>
        <w:t xml:space="preserve">ocasião em que </w:t>
      </w:r>
      <w:r>
        <w:rPr>
          <w:bCs/>
          <w:i w:val="0"/>
          <w:iCs/>
          <w:color w:val="auto"/>
          <w:sz w:val="24"/>
          <w:szCs w:val="24"/>
        </w:rPr>
        <w:t xml:space="preserve">foi </w:t>
      </w:r>
      <w:r w:rsidRPr="008077C1">
        <w:rPr>
          <w:bCs/>
          <w:i w:val="0"/>
          <w:iCs/>
          <w:color w:val="auto"/>
          <w:sz w:val="24"/>
          <w:szCs w:val="24"/>
        </w:rPr>
        <w:t xml:space="preserve">assinado </w:t>
      </w:r>
      <w:r w:rsidR="002B6746">
        <w:rPr>
          <w:bCs/>
          <w:i w:val="0"/>
          <w:iCs/>
          <w:color w:val="auto"/>
          <w:sz w:val="24"/>
          <w:szCs w:val="24"/>
        </w:rPr>
        <w:t xml:space="preserve">o Acordo Internacional de Previdência Social com a República Tcheca, acordo que será remetido ao Congresso Nacional para ratificação. </w:t>
      </w:r>
      <w:r w:rsidR="00687D61">
        <w:rPr>
          <w:bCs/>
          <w:i w:val="0"/>
          <w:iCs/>
          <w:color w:val="auto"/>
          <w:sz w:val="24"/>
          <w:szCs w:val="24"/>
        </w:rPr>
        <w:t xml:space="preserve">Informou que esse acordo visa garantir e ampliar a </w:t>
      </w:r>
      <w:r w:rsidR="00687D61" w:rsidRPr="00687D61">
        <w:rPr>
          <w:bCs/>
          <w:i w:val="0"/>
          <w:iCs/>
          <w:color w:val="auto"/>
          <w:sz w:val="24"/>
          <w:szCs w:val="24"/>
        </w:rPr>
        <w:t xml:space="preserve">proteção dos benefícios previdenciários </w:t>
      </w:r>
      <w:r w:rsidR="00687D61">
        <w:rPr>
          <w:bCs/>
          <w:i w:val="0"/>
          <w:iCs/>
          <w:color w:val="auto"/>
          <w:sz w:val="24"/>
          <w:szCs w:val="24"/>
        </w:rPr>
        <w:t xml:space="preserve">dos dois países, </w:t>
      </w:r>
      <w:r w:rsidR="00687D61" w:rsidRPr="00687D61">
        <w:rPr>
          <w:bCs/>
          <w:i w:val="0"/>
          <w:iCs/>
          <w:color w:val="auto"/>
          <w:sz w:val="24"/>
          <w:szCs w:val="24"/>
        </w:rPr>
        <w:t>no âmbito dos acordos internacionais</w:t>
      </w:r>
      <w:r w:rsidR="00687D61">
        <w:rPr>
          <w:bCs/>
          <w:i w:val="0"/>
          <w:iCs/>
          <w:color w:val="auto"/>
          <w:sz w:val="24"/>
          <w:szCs w:val="24"/>
        </w:rPr>
        <w:t>.</w:t>
      </w:r>
      <w:r w:rsidR="00F73A13">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478B0815" w:rsidR="00504C7F" w:rsidRPr="00294DB9" w:rsidRDefault="00771BCF" w:rsidP="003E14F7">
      <w:pPr>
        <w:suppressLineNumbers/>
        <w:spacing w:after="0"/>
        <w:ind w:left="-5" w:right="0"/>
        <w:rPr>
          <w:b/>
          <w:i w:val="0"/>
          <w:iCs/>
          <w:color w:val="auto"/>
          <w:sz w:val="24"/>
          <w:szCs w:val="24"/>
        </w:rPr>
      </w:pPr>
      <w:r>
        <w:rPr>
          <w:b/>
          <w:i w:val="0"/>
          <w:iCs/>
          <w:color w:val="auto"/>
          <w:sz w:val="24"/>
          <w:szCs w:val="24"/>
        </w:rPr>
        <w:t>I</w:t>
      </w:r>
      <w:r w:rsidR="00504C7F" w:rsidRPr="00294DB9">
        <w:rPr>
          <w:b/>
          <w:i w:val="0"/>
          <w:iCs/>
          <w:color w:val="auto"/>
          <w:sz w:val="24"/>
          <w:szCs w:val="24"/>
        </w:rPr>
        <w:t>V – OUTROS ASSUNTOS</w:t>
      </w:r>
    </w:p>
    <w:p w14:paraId="07AE5353" w14:textId="205C8F35" w:rsidR="00504C7F" w:rsidRPr="00294DB9" w:rsidRDefault="00687D61" w:rsidP="003E14F7">
      <w:pPr>
        <w:suppressLineNumbers/>
        <w:spacing w:after="0"/>
        <w:ind w:left="-5" w:right="0"/>
        <w:rPr>
          <w:bCs/>
          <w:i w:val="0"/>
          <w:iCs/>
          <w:color w:val="auto"/>
          <w:sz w:val="24"/>
          <w:szCs w:val="24"/>
        </w:rPr>
      </w:pPr>
      <w:r>
        <w:rPr>
          <w:bCs/>
          <w:i w:val="0"/>
          <w:iCs/>
          <w:color w:val="auto"/>
          <w:sz w:val="24"/>
          <w:szCs w:val="24"/>
        </w:rPr>
        <w:t xml:space="preserve">O Sr. Benedito Adalberto Brunca sugeriu para a próxima reunião, uma </w:t>
      </w:r>
      <w:r w:rsidRPr="00687D61">
        <w:rPr>
          <w:bCs/>
          <w:i w:val="0"/>
          <w:iCs/>
          <w:color w:val="auto"/>
          <w:sz w:val="24"/>
          <w:szCs w:val="24"/>
        </w:rPr>
        <w:t xml:space="preserve">atualização da evolução das disfunções do tema relativo </w:t>
      </w:r>
      <w:r>
        <w:rPr>
          <w:bCs/>
          <w:i w:val="0"/>
          <w:iCs/>
          <w:color w:val="auto"/>
          <w:sz w:val="24"/>
          <w:szCs w:val="24"/>
        </w:rPr>
        <w:t>ao</w:t>
      </w:r>
      <w:r w:rsidRPr="00687D61">
        <w:rPr>
          <w:bCs/>
          <w:i w:val="0"/>
          <w:iCs/>
          <w:color w:val="auto"/>
          <w:sz w:val="24"/>
          <w:szCs w:val="24"/>
        </w:rPr>
        <w:t xml:space="preserve"> consignado</w:t>
      </w:r>
      <w:r>
        <w:rPr>
          <w:bCs/>
          <w:i w:val="0"/>
          <w:iCs/>
          <w:color w:val="auto"/>
          <w:sz w:val="24"/>
          <w:szCs w:val="24"/>
        </w:rPr>
        <w:t xml:space="preserve"> e um balanço sobre a reabertura das agências do INSS e a evolução dos trabalhos.</w:t>
      </w:r>
      <w:r w:rsidR="00F73A13">
        <w:rPr>
          <w:bCs/>
          <w:i w:val="0"/>
          <w:iCs/>
          <w:color w:val="auto"/>
          <w:sz w:val="24"/>
          <w:szCs w:val="24"/>
        </w:rPr>
        <w:t xml:space="preserve"> </w:t>
      </w:r>
      <w:r w:rsidR="00511153">
        <w:rPr>
          <w:bCs/>
          <w:i w:val="0"/>
          <w:iCs/>
          <w:color w:val="auto"/>
          <w:sz w:val="24"/>
          <w:szCs w:val="24"/>
        </w:rPr>
        <w:t xml:space="preserve">A </w:t>
      </w:r>
      <w:r w:rsidR="00F73A13">
        <w:rPr>
          <w:bCs/>
          <w:i w:val="0"/>
          <w:iCs/>
          <w:color w:val="auto"/>
          <w:sz w:val="24"/>
          <w:szCs w:val="24"/>
        </w:rPr>
        <w:t>primeira re</w:t>
      </w:r>
      <w:r w:rsidR="00511153">
        <w:rPr>
          <w:bCs/>
          <w:i w:val="0"/>
          <w:iCs/>
          <w:color w:val="auto"/>
          <w:sz w:val="24"/>
          <w:szCs w:val="24"/>
        </w:rPr>
        <w:t>união de 202</w:t>
      </w:r>
      <w:r w:rsidR="00F73A13">
        <w:rPr>
          <w:bCs/>
          <w:i w:val="0"/>
          <w:iCs/>
          <w:color w:val="auto"/>
          <w:sz w:val="24"/>
          <w:szCs w:val="24"/>
        </w:rPr>
        <w:t xml:space="preserve">1 realizar-se-á no </w:t>
      </w:r>
      <w:r w:rsidR="00511153">
        <w:rPr>
          <w:bCs/>
          <w:i w:val="0"/>
          <w:iCs/>
          <w:color w:val="auto"/>
          <w:sz w:val="24"/>
          <w:szCs w:val="24"/>
        </w:rPr>
        <w:t xml:space="preserve">dia </w:t>
      </w:r>
      <w:r w:rsidR="00D031B0">
        <w:rPr>
          <w:bCs/>
          <w:i w:val="0"/>
          <w:iCs/>
          <w:color w:val="auto"/>
          <w:sz w:val="24"/>
          <w:szCs w:val="24"/>
        </w:rPr>
        <w:t>25</w:t>
      </w:r>
      <w:r w:rsidR="00511153">
        <w:rPr>
          <w:bCs/>
          <w:i w:val="0"/>
          <w:iCs/>
          <w:color w:val="auto"/>
          <w:sz w:val="24"/>
          <w:szCs w:val="24"/>
        </w:rPr>
        <w:t xml:space="preserve"> de </w:t>
      </w:r>
      <w:r w:rsidR="00D031B0">
        <w:rPr>
          <w:bCs/>
          <w:i w:val="0"/>
          <w:iCs/>
          <w:color w:val="auto"/>
          <w:sz w:val="24"/>
          <w:szCs w:val="24"/>
        </w:rPr>
        <w:t>fevereiro</w:t>
      </w:r>
      <w:r w:rsidR="003720EB" w:rsidRPr="00294DB9">
        <w:rPr>
          <w:bCs/>
          <w:i w:val="0"/>
          <w:iCs/>
          <w:color w:val="auto"/>
          <w:sz w:val="24"/>
          <w:szCs w:val="24"/>
        </w:rPr>
        <w:t xml:space="preserve">.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3BC1D928"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 – ENCERRAMENTO  </w:t>
      </w:r>
    </w:p>
    <w:p w14:paraId="4EA6645C" w14:textId="6FC4AA37"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w:t>
      </w:r>
      <w:r w:rsidR="00771BCF">
        <w:rPr>
          <w:i w:val="0"/>
          <w:color w:val="auto"/>
          <w:sz w:val="24"/>
          <w:szCs w:val="24"/>
        </w:rPr>
        <w:t>c</w:t>
      </w:r>
      <w:r w:rsidR="006B3CE1">
        <w:rPr>
          <w:i w:val="0"/>
          <w:color w:val="auto"/>
          <w:sz w:val="24"/>
          <w:szCs w:val="24"/>
        </w:rPr>
        <w:t>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55B1E">
      <w:footerReference w:type="even" r:id="rId9"/>
      <w:footerReference w:type="default" r:id="rId10"/>
      <w:footerReference w:type="first" r:id="rId11"/>
      <w:pgSz w:w="12240" w:h="15840"/>
      <w:pgMar w:top="1134" w:right="851" w:bottom="851" w:left="851" w:header="720" w:footer="95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D9D56" w14:textId="77777777" w:rsidR="0087269F" w:rsidRDefault="0087269F">
      <w:pPr>
        <w:spacing w:after="0" w:line="240" w:lineRule="auto"/>
      </w:pPr>
      <w:r>
        <w:separator/>
      </w:r>
    </w:p>
  </w:endnote>
  <w:endnote w:type="continuationSeparator" w:id="0">
    <w:p w14:paraId="4C7B361D" w14:textId="77777777" w:rsidR="0087269F" w:rsidRDefault="00872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4789E" w14:textId="77777777" w:rsidR="00566FB0" w:rsidRDefault="00566FB0">
    <w:pPr>
      <w:pStyle w:val="Rodap"/>
      <w:jc w:val="center"/>
      <w:rPr>
        <w:rFonts w:ascii="Arial" w:hAnsi="Arial" w:cs="Arial"/>
        <w:color w:val="D9D9D9" w:themeColor="background1" w:themeShade="D9"/>
        <w:sz w:val="10"/>
        <w:szCs w:val="10"/>
      </w:rPr>
    </w:pPr>
  </w:p>
  <w:p w14:paraId="3FD808A8" w14:textId="77777777" w:rsidR="00566FB0" w:rsidRDefault="00566FB0">
    <w:pPr>
      <w:pStyle w:val="Rodap"/>
      <w:jc w:val="center"/>
      <w:rPr>
        <w:rFonts w:ascii="Arial" w:hAnsi="Arial" w:cs="Arial"/>
        <w:color w:val="D9D9D9" w:themeColor="background1" w:themeShade="D9"/>
        <w:sz w:val="10"/>
        <w:szCs w:val="10"/>
      </w:rPr>
    </w:pPr>
  </w:p>
  <w:p w14:paraId="2B720EB9" w14:textId="581C0BCE" w:rsidR="00566FB0" w:rsidRPr="006B3CE1" w:rsidRDefault="00566F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sidR="0034263C">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870720">
          <w:rPr>
            <w:rFonts w:ascii="Arial" w:hAnsi="Arial" w:cs="Arial"/>
            <w:noProof/>
            <w:color w:val="D9D9D9" w:themeColor="background1" w:themeShade="D9"/>
            <w:sz w:val="20"/>
            <w:szCs w:val="20"/>
          </w:rPr>
          <w:t>16</w:t>
        </w:r>
        <w:r w:rsidRPr="006B3CE1">
          <w:rPr>
            <w:rFonts w:ascii="Arial" w:hAnsi="Arial" w:cs="Arial"/>
            <w:color w:val="D9D9D9" w:themeColor="background1" w:themeShade="D9"/>
            <w:sz w:val="20"/>
            <w:szCs w:val="20"/>
          </w:rPr>
          <w:fldChar w:fldCharType="end"/>
        </w:r>
      </w:sdtContent>
    </w:sdt>
  </w:p>
  <w:p w14:paraId="0642801D" w14:textId="2149BE9D" w:rsidR="00566FB0" w:rsidRPr="006B3CE1" w:rsidRDefault="00566F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E7B6B" w14:textId="77777777" w:rsidR="0087269F" w:rsidRDefault="0087269F">
      <w:pPr>
        <w:spacing w:after="0" w:line="240" w:lineRule="auto"/>
      </w:pPr>
      <w:r>
        <w:separator/>
      </w:r>
    </w:p>
  </w:footnote>
  <w:footnote w:type="continuationSeparator" w:id="0">
    <w:p w14:paraId="1FBA6052" w14:textId="77777777" w:rsidR="0087269F" w:rsidRDefault="00872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rissa Claudia Lopes de Araujo - SPREV">
    <w15:presenceInfo w15:providerId="AD" w15:userId="S-1-5-21-1697374388-3250189584-3178474174-3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04BAC"/>
    <w:rsid w:val="00013DCC"/>
    <w:rsid w:val="00021D09"/>
    <w:rsid w:val="00024B1A"/>
    <w:rsid w:val="00031D60"/>
    <w:rsid w:val="00034687"/>
    <w:rsid w:val="0003498C"/>
    <w:rsid w:val="0004070B"/>
    <w:rsid w:val="00044C60"/>
    <w:rsid w:val="00046D33"/>
    <w:rsid w:val="00047348"/>
    <w:rsid w:val="00047A4F"/>
    <w:rsid w:val="000509C9"/>
    <w:rsid w:val="000515C3"/>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60E5"/>
    <w:rsid w:val="000A0142"/>
    <w:rsid w:val="000A1576"/>
    <w:rsid w:val="000A2F33"/>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1C00"/>
    <w:rsid w:val="001A411F"/>
    <w:rsid w:val="001A4262"/>
    <w:rsid w:val="001A42A5"/>
    <w:rsid w:val="001A5C90"/>
    <w:rsid w:val="001B10A8"/>
    <w:rsid w:val="001B6CEF"/>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AB5"/>
    <w:rsid w:val="001F3BD3"/>
    <w:rsid w:val="001F5AFF"/>
    <w:rsid w:val="001F5D3C"/>
    <w:rsid w:val="001F6FBC"/>
    <w:rsid w:val="001F7B2C"/>
    <w:rsid w:val="00204099"/>
    <w:rsid w:val="00207221"/>
    <w:rsid w:val="00207422"/>
    <w:rsid w:val="00220D6C"/>
    <w:rsid w:val="00221305"/>
    <w:rsid w:val="002223A3"/>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0846"/>
    <w:rsid w:val="00294D92"/>
    <w:rsid w:val="00294DB9"/>
    <w:rsid w:val="00294FC8"/>
    <w:rsid w:val="002A2D1A"/>
    <w:rsid w:val="002A6B04"/>
    <w:rsid w:val="002B028A"/>
    <w:rsid w:val="002B0319"/>
    <w:rsid w:val="002B0710"/>
    <w:rsid w:val="002B5593"/>
    <w:rsid w:val="002B5A7D"/>
    <w:rsid w:val="002B6746"/>
    <w:rsid w:val="002B6898"/>
    <w:rsid w:val="002B692E"/>
    <w:rsid w:val="002C218A"/>
    <w:rsid w:val="002C376B"/>
    <w:rsid w:val="002D0756"/>
    <w:rsid w:val="002D13E0"/>
    <w:rsid w:val="002D1BEC"/>
    <w:rsid w:val="002D301A"/>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13756"/>
    <w:rsid w:val="00316AA4"/>
    <w:rsid w:val="00322B05"/>
    <w:rsid w:val="00322FDF"/>
    <w:rsid w:val="00325FD4"/>
    <w:rsid w:val="003303EC"/>
    <w:rsid w:val="00331FCD"/>
    <w:rsid w:val="00335253"/>
    <w:rsid w:val="0033656E"/>
    <w:rsid w:val="0033737D"/>
    <w:rsid w:val="00341DB4"/>
    <w:rsid w:val="00341E3D"/>
    <w:rsid w:val="0034263C"/>
    <w:rsid w:val="003432D2"/>
    <w:rsid w:val="003454DC"/>
    <w:rsid w:val="003462CA"/>
    <w:rsid w:val="00346B5B"/>
    <w:rsid w:val="003477BA"/>
    <w:rsid w:val="00347BA5"/>
    <w:rsid w:val="00350F7D"/>
    <w:rsid w:val="00352680"/>
    <w:rsid w:val="003547EF"/>
    <w:rsid w:val="003616DA"/>
    <w:rsid w:val="00362737"/>
    <w:rsid w:val="00365065"/>
    <w:rsid w:val="00365AAB"/>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DAF"/>
    <w:rsid w:val="003A1EC0"/>
    <w:rsid w:val="003A25F7"/>
    <w:rsid w:val="003A45AA"/>
    <w:rsid w:val="003A4BCE"/>
    <w:rsid w:val="003A582F"/>
    <w:rsid w:val="003A6046"/>
    <w:rsid w:val="003A6185"/>
    <w:rsid w:val="003A6EA8"/>
    <w:rsid w:val="003A7DCB"/>
    <w:rsid w:val="003B3E73"/>
    <w:rsid w:val="003B779F"/>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7414"/>
    <w:rsid w:val="00414729"/>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B22"/>
    <w:rsid w:val="0049006D"/>
    <w:rsid w:val="004928CB"/>
    <w:rsid w:val="00497BCA"/>
    <w:rsid w:val="004A28BA"/>
    <w:rsid w:val="004A5717"/>
    <w:rsid w:val="004B24AC"/>
    <w:rsid w:val="004B2B07"/>
    <w:rsid w:val="004B31E5"/>
    <w:rsid w:val="004B4E96"/>
    <w:rsid w:val="004B65AA"/>
    <w:rsid w:val="004B73F2"/>
    <w:rsid w:val="004B7AA9"/>
    <w:rsid w:val="004C2352"/>
    <w:rsid w:val="004C3A59"/>
    <w:rsid w:val="004C6314"/>
    <w:rsid w:val="004C731E"/>
    <w:rsid w:val="004C7646"/>
    <w:rsid w:val="004C7AAE"/>
    <w:rsid w:val="004D4459"/>
    <w:rsid w:val="004D660D"/>
    <w:rsid w:val="004E39CF"/>
    <w:rsid w:val="004E4705"/>
    <w:rsid w:val="004E47C1"/>
    <w:rsid w:val="004F1159"/>
    <w:rsid w:val="004F22FA"/>
    <w:rsid w:val="004F45C8"/>
    <w:rsid w:val="00503484"/>
    <w:rsid w:val="00503C35"/>
    <w:rsid w:val="00504C7F"/>
    <w:rsid w:val="00507059"/>
    <w:rsid w:val="005075D9"/>
    <w:rsid w:val="00511153"/>
    <w:rsid w:val="00511C20"/>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5DC4"/>
    <w:rsid w:val="005A6A41"/>
    <w:rsid w:val="005B33D7"/>
    <w:rsid w:val="005B4758"/>
    <w:rsid w:val="005B7C3C"/>
    <w:rsid w:val="005C03F3"/>
    <w:rsid w:val="005C28F5"/>
    <w:rsid w:val="005C5CE8"/>
    <w:rsid w:val="005D2E45"/>
    <w:rsid w:val="005D40EF"/>
    <w:rsid w:val="005E048C"/>
    <w:rsid w:val="005E1CD5"/>
    <w:rsid w:val="005E2DF6"/>
    <w:rsid w:val="005E7E6E"/>
    <w:rsid w:val="005F0640"/>
    <w:rsid w:val="005F33A3"/>
    <w:rsid w:val="005F38A5"/>
    <w:rsid w:val="005F3EAC"/>
    <w:rsid w:val="00600FFA"/>
    <w:rsid w:val="00601F46"/>
    <w:rsid w:val="00603F14"/>
    <w:rsid w:val="00604C4B"/>
    <w:rsid w:val="00606513"/>
    <w:rsid w:val="00607EE8"/>
    <w:rsid w:val="006207ED"/>
    <w:rsid w:val="00623C67"/>
    <w:rsid w:val="00625EBE"/>
    <w:rsid w:val="006415FE"/>
    <w:rsid w:val="006419C2"/>
    <w:rsid w:val="00642ACB"/>
    <w:rsid w:val="00644CEE"/>
    <w:rsid w:val="00645EAB"/>
    <w:rsid w:val="00646C16"/>
    <w:rsid w:val="00651866"/>
    <w:rsid w:val="00652974"/>
    <w:rsid w:val="00652B36"/>
    <w:rsid w:val="00655B1E"/>
    <w:rsid w:val="00671C8D"/>
    <w:rsid w:val="00674CBB"/>
    <w:rsid w:val="00676A76"/>
    <w:rsid w:val="00686661"/>
    <w:rsid w:val="00687D61"/>
    <w:rsid w:val="00690C03"/>
    <w:rsid w:val="00694293"/>
    <w:rsid w:val="00694B34"/>
    <w:rsid w:val="00694D48"/>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AB8"/>
    <w:rsid w:val="006C6703"/>
    <w:rsid w:val="006C6CA0"/>
    <w:rsid w:val="006D052C"/>
    <w:rsid w:val="006D09A4"/>
    <w:rsid w:val="006D2853"/>
    <w:rsid w:val="006D5880"/>
    <w:rsid w:val="006E01ED"/>
    <w:rsid w:val="006E541E"/>
    <w:rsid w:val="006F056F"/>
    <w:rsid w:val="006F2724"/>
    <w:rsid w:val="006F2E3C"/>
    <w:rsid w:val="006F5D5E"/>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132E"/>
    <w:rsid w:val="00787199"/>
    <w:rsid w:val="007903ED"/>
    <w:rsid w:val="00795D9C"/>
    <w:rsid w:val="007964B4"/>
    <w:rsid w:val="007966BE"/>
    <w:rsid w:val="007A0920"/>
    <w:rsid w:val="007A1D1B"/>
    <w:rsid w:val="007A51A5"/>
    <w:rsid w:val="007A53D2"/>
    <w:rsid w:val="007A59B0"/>
    <w:rsid w:val="007B0FD8"/>
    <w:rsid w:val="007B19CC"/>
    <w:rsid w:val="007B31FC"/>
    <w:rsid w:val="007B52F8"/>
    <w:rsid w:val="007B5D32"/>
    <w:rsid w:val="007C1B8C"/>
    <w:rsid w:val="007C219C"/>
    <w:rsid w:val="007C6BCC"/>
    <w:rsid w:val="007C793A"/>
    <w:rsid w:val="007C7C8B"/>
    <w:rsid w:val="007C7EF3"/>
    <w:rsid w:val="007D0FB8"/>
    <w:rsid w:val="007D3110"/>
    <w:rsid w:val="007E1085"/>
    <w:rsid w:val="007E334B"/>
    <w:rsid w:val="007E39BC"/>
    <w:rsid w:val="007F2253"/>
    <w:rsid w:val="007F3981"/>
    <w:rsid w:val="007F3AE7"/>
    <w:rsid w:val="007F3FEA"/>
    <w:rsid w:val="007F5405"/>
    <w:rsid w:val="007F5AA1"/>
    <w:rsid w:val="007F6930"/>
    <w:rsid w:val="007F6FA8"/>
    <w:rsid w:val="007F72E6"/>
    <w:rsid w:val="0080186A"/>
    <w:rsid w:val="00803EBB"/>
    <w:rsid w:val="00805288"/>
    <w:rsid w:val="00806B27"/>
    <w:rsid w:val="008077C1"/>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5630C"/>
    <w:rsid w:val="008600AB"/>
    <w:rsid w:val="00860791"/>
    <w:rsid w:val="00861DEF"/>
    <w:rsid w:val="00870720"/>
    <w:rsid w:val="008713FD"/>
    <w:rsid w:val="0087269F"/>
    <w:rsid w:val="0088022B"/>
    <w:rsid w:val="008812F8"/>
    <w:rsid w:val="00894781"/>
    <w:rsid w:val="00897166"/>
    <w:rsid w:val="008A1D94"/>
    <w:rsid w:val="008A3A09"/>
    <w:rsid w:val="008A3C80"/>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362F"/>
    <w:rsid w:val="009141EB"/>
    <w:rsid w:val="0091512A"/>
    <w:rsid w:val="00921E05"/>
    <w:rsid w:val="00923901"/>
    <w:rsid w:val="00925ACC"/>
    <w:rsid w:val="009272A8"/>
    <w:rsid w:val="00931E31"/>
    <w:rsid w:val="00934B77"/>
    <w:rsid w:val="009364B7"/>
    <w:rsid w:val="009367E8"/>
    <w:rsid w:val="00936B52"/>
    <w:rsid w:val="00937B89"/>
    <w:rsid w:val="009406A0"/>
    <w:rsid w:val="0094366D"/>
    <w:rsid w:val="009515B3"/>
    <w:rsid w:val="00952DA4"/>
    <w:rsid w:val="00954104"/>
    <w:rsid w:val="00954FE6"/>
    <w:rsid w:val="00955F96"/>
    <w:rsid w:val="00956B52"/>
    <w:rsid w:val="009617D2"/>
    <w:rsid w:val="00961A89"/>
    <w:rsid w:val="0096420B"/>
    <w:rsid w:val="00964F69"/>
    <w:rsid w:val="009669DA"/>
    <w:rsid w:val="00966C1F"/>
    <w:rsid w:val="00966E3E"/>
    <w:rsid w:val="00967F3A"/>
    <w:rsid w:val="00970983"/>
    <w:rsid w:val="00970A30"/>
    <w:rsid w:val="009722B1"/>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4D00"/>
    <w:rsid w:val="009E7F4D"/>
    <w:rsid w:val="009F0231"/>
    <w:rsid w:val="009F2F04"/>
    <w:rsid w:val="009F4474"/>
    <w:rsid w:val="00A01AA5"/>
    <w:rsid w:val="00A04B63"/>
    <w:rsid w:val="00A11646"/>
    <w:rsid w:val="00A11BFF"/>
    <w:rsid w:val="00A14C26"/>
    <w:rsid w:val="00A1707B"/>
    <w:rsid w:val="00A17E12"/>
    <w:rsid w:val="00A202E3"/>
    <w:rsid w:val="00A20DB5"/>
    <w:rsid w:val="00A23FEB"/>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7811"/>
    <w:rsid w:val="00A912AC"/>
    <w:rsid w:val="00A95BAC"/>
    <w:rsid w:val="00AA07B2"/>
    <w:rsid w:val="00AA4447"/>
    <w:rsid w:val="00AA6DDC"/>
    <w:rsid w:val="00AA753B"/>
    <w:rsid w:val="00AB0856"/>
    <w:rsid w:val="00AB39B6"/>
    <w:rsid w:val="00AB7C36"/>
    <w:rsid w:val="00AC03A0"/>
    <w:rsid w:val="00AC3287"/>
    <w:rsid w:val="00AC34D3"/>
    <w:rsid w:val="00AE00F2"/>
    <w:rsid w:val="00AE1FC0"/>
    <w:rsid w:val="00AE2F5F"/>
    <w:rsid w:val="00AF4E3F"/>
    <w:rsid w:val="00AF5060"/>
    <w:rsid w:val="00AF7F97"/>
    <w:rsid w:val="00B0301F"/>
    <w:rsid w:val="00B045AE"/>
    <w:rsid w:val="00B109FD"/>
    <w:rsid w:val="00B121FE"/>
    <w:rsid w:val="00B1232B"/>
    <w:rsid w:val="00B16FC2"/>
    <w:rsid w:val="00B235D0"/>
    <w:rsid w:val="00B26296"/>
    <w:rsid w:val="00B32CF7"/>
    <w:rsid w:val="00B33C13"/>
    <w:rsid w:val="00B375B0"/>
    <w:rsid w:val="00B41771"/>
    <w:rsid w:val="00B41A93"/>
    <w:rsid w:val="00B502E0"/>
    <w:rsid w:val="00B51006"/>
    <w:rsid w:val="00B545BA"/>
    <w:rsid w:val="00B54F5D"/>
    <w:rsid w:val="00B5693F"/>
    <w:rsid w:val="00B60364"/>
    <w:rsid w:val="00B63D90"/>
    <w:rsid w:val="00B7168B"/>
    <w:rsid w:val="00B718D5"/>
    <w:rsid w:val="00B72735"/>
    <w:rsid w:val="00B73EC4"/>
    <w:rsid w:val="00B80ADF"/>
    <w:rsid w:val="00B81B6E"/>
    <w:rsid w:val="00B81B6F"/>
    <w:rsid w:val="00B8797B"/>
    <w:rsid w:val="00B90236"/>
    <w:rsid w:val="00B95202"/>
    <w:rsid w:val="00B97CA7"/>
    <w:rsid w:val="00BA1C74"/>
    <w:rsid w:val="00BA7016"/>
    <w:rsid w:val="00BB06A1"/>
    <w:rsid w:val="00BB126C"/>
    <w:rsid w:val="00BB59E5"/>
    <w:rsid w:val="00BC35A6"/>
    <w:rsid w:val="00BD05C2"/>
    <w:rsid w:val="00BE0199"/>
    <w:rsid w:val="00BE0215"/>
    <w:rsid w:val="00BE1B3B"/>
    <w:rsid w:val="00BE2AA6"/>
    <w:rsid w:val="00BE2F57"/>
    <w:rsid w:val="00BE3F7A"/>
    <w:rsid w:val="00BF31CB"/>
    <w:rsid w:val="00BF4629"/>
    <w:rsid w:val="00BF5B59"/>
    <w:rsid w:val="00C001B9"/>
    <w:rsid w:val="00C00786"/>
    <w:rsid w:val="00C0465C"/>
    <w:rsid w:val="00C0628F"/>
    <w:rsid w:val="00C102D2"/>
    <w:rsid w:val="00C114E9"/>
    <w:rsid w:val="00C122B0"/>
    <w:rsid w:val="00C12DFD"/>
    <w:rsid w:val="00C13BCB"/>
    <w:rsid w:val="00C147B7"/>
    <w:rsid w:val="00C167F3"/>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3824"/>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1CB4"/>
    <w:rsid w:val="00CF023B"/>
    <w:rsid w:val="00CF04F8"/>
    <w:rsid w:val="00CF286A"/>
    <w:rsid w:val="00CF2947"/>
    <w:rsid w:val="00D031B0"/>
    <w:rsid w:val="00D035EF"/>
    <w:rsid w:val="00D03B79"/>
    <w:rsid w:val="00D05961"/>
    <w:rsid w:val="00D06D59"/>
    <w:rsid w:val="00D14F2D"/>
    <w:rsid w:val="00D1605A"/>
    <w:rsid w:val="00D22E37"/>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3A54"/>
    <w:rsid w:val="00D54621"/>
    <w:rsid w:val="00D63D9E"/>
    <w:rsid w:val="00D66A86"/>
    <w:rsid w:val="00D678A0"/>
    <w:rsid w:val="00D71F56"/>
    <w:rsid w:val="00D75757"/>
    <w:rsid w:val="00D76439"/>
    <w:rsid w:val="00D82D5A"/>
    <w:rsid w:val="00D849B5"/>
    <w:rsid w:val="00D85335"/>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241BF"/>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70E47"/>
    <w:rsid w:val="00E73FFB"/>
    <w:rsid w:val="00E81751"/>
    <w:rsid w:val="00E83859"/>
    <w:rsid w:val="00E841D6"/>
    <w:rsid w:val="00E8611B"/>
    <w:rsid w:val="00E93488"/>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48E6"/>
    <w:rsid w:val="00ED71F3"/>
    <w:rsid w:val="00EE451D"/>
    <w:rsid w:val="00EE55C7"/>
    <w:rsid w:val="00EE654D"/>
    <w:rsid w:val="00EE7501"/>
    <w:rsid w:val="00EF0E37"/>
    <w:rsid w:val="00EF1E23"/>
    <w:rsid w:val="00EF2335"/>
    <w:rsid w:val="00EF2D4E"/>
    <w:rsid w:val="00EF460E"/>
    <w:rsid w:val="00EF4C04"/>
    <w:rsid w:val="00EF7D4D"/>
    <w:rsid w:val="00F00683"/>
    <w:rsid w:val="00F02612"/>
    <w:rsid w:val="00F037F0"/>
    <w:rsid w:val="00F0626B"/>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5B1B"/>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EB078-8FA7-4203-A37E-B8826C62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6625</Words>
  <Characters>35777</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3</cp:revision>
  <dcterms:created xsi:type="dcterms:W3CDTF">2021-01-12T21:47:00Z</dcterms:created>
  <dcterms:modified xsi:type="dcterms:W3CDTF">2021-01-13T15:39:00Z</dcterms:modified>
</cp:coreProperties>
</file>